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0145" w:rsidRDefault="006C3A55" w:rsidP="006C3A5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Michael Westfall</w:t>
      </w:r>
    </w:p>
    <w:p w:rsidR="006C3A55" w:rsidRDefault="006C3A55" w:rsidP="006C3A5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AP Language 11</w:t>
      </w:r>
    </w:p>
    <w:p w:rsidR="006C3A55" w:rsidRDefault="006C3A55" w:rsidP="006C3A55">
      <w:pPr>
        <w:pStyle w:val="NoSpacing"/>
        <w:spacing w:line="480" w:lineRule="auto"/>
        <w:rPr>
          <w:rFonts w:ascii="Times New Roman" w:hAnsi="Times New Roman" w:cs="Times New Roman"/>
          <w:sz w:val="24"/>
          <w:szCs w:val="24"/>
        </w:rPr>
      </w:pPr>
      <w:commentRangeStart w:id="0"/>
      <w:r>
        <w:rPr>
          <w:rFonts w:ascii="Times New Roman" w:hAnsi="Times New Roman" w:cs="Times New Roman"/>
          <w:sz w:val="24"/>
          <w:szCs w:val="24"/>
        </w:rPr>
        <w:t>4/20/09</w:t>
      </w:r>
      <w:commentRangeEnd w:id="0"/>
      <w:r w:rsidR="00DE7BC2">
        <w:rPr>
          <w:rStyle w:val="CommentReference"/>
        </w:rPr>
        <w:commentReference w:id="0"/>
      </w:r>
    </w:p>
    <w:p w:rsidR="006C3A55" w:rsidRDefault="00413087" w:rsidP="006C3A55">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Sexual Orientation, Not Sexual Preference  </w:t>
      </w:r>
    </w:p>
    <w:p w:rsidR="00A83691" w:rsidRDefault="00A83691" w:rsidP="006C3A55">
      <w:pPr>
        <w:pStyle w:val="NoSpacing"/>
        <w:spacing w:line="480" w:lineRule="auto"/>
        <w:rPr>
          <w:rStyle w:val="text"/>
          <w:rFonts w:ascii="Times New Roman" w:hAnsi="Times New Roman" w:cs="Times New Roman"/>
          <w:sz w:val="24"/>
          <w:szCs w:val="24"/>
        </w:rPr>
      </w:pPr>
      <w:r>
        <w:rPr>
          <w:rFonts w:ascii="Times New Roman" w:hAnsi="Times New Roman" w:cs="Times New Roman"/>
          <w:sz w:val="24"/>
          <w:szCs w:val="24"/>
        </w:rPr>
        <w:tab/>
        <w:t>In the discussion</w:t>
      </w:r>
      <w:r w:rsidR="00962E4E">
        <w:rPr>
          <w:rFonts w:ascii="Times New Roman" w:hAnsi="Times New Roman" w:cs="Times New Roman"/>
          <w:sz w:val="24"/>
          <w:szCs w:val="24"/>
        </w:rPr>
        <w:t xml:space="preserve"> of</w:t>
      </w:r>
      <w:r>
        <w:rPr>
          <w:rFonts w:ascii="Times New Roman" w:hAnsi="Times New Roman" w:cs="Times New Roman"/>
          <w:sz w:val="24"/>
          <w:szCs w:val="24"/>
        </w:rPr>
        <w:t xml:space="preserve"> gender roles, there is a large subcategory that deserves to be addressed, sexuality orientation. Sexual orientation is defined as by the American Psychological Association as “</w:t>
      </w:r>
      <w:r>
        <w:rPr>
          <w:rStyle w:val="text"/>
          <w:rFonts w:ascii="Times New Roman" w:hAnsi="Times New Roman" w:cs="Times New Roman"/>
          <w:sz w:val="24"/>
          <w:szCs w:val="24"/>
        </w:rPr>
        <w:t>a</w:t>
      </w:r>
      <w:r w:rsidRPr="00A83691">
        <w:rPr>
          <w:rStyle w:val="text"/>
          <w:rFonts w:ascii="Times New Roman" w:hAnsi="Times New Roman" w:cs="Times New Roman"/>
          <w:sz w:val="24"/>
          <w:szCs w:val="24"/>
        </w:rPr>
        <w:t>n enduring pattern of emotional, romantic, and/or sexual attractions to men, women, or both sexes. Sexual orientation also refers to a person’s sense of identity based on those attractions, related behaviors, and membership in a community of oth</w:t>
      </w:r>
      <w:r w:rsidR="00962E4E">
        <w:rPr>
          <w:rStyle w:val="text"/>
          <w:rFonts w:ascii="Times New Roman" w:hAnsi="Times New Roman" w:cs="Times New Roman"/>
          <w:sz w:val="24"/>
          <w:szCs w:val="24"/>
        </w:rPr>
        <w:t>ers who share those attractions</w:t>
      </w:r>
      <w:r>
        <w:rPr>
          <w:rStyle w:val="text"/>
          <w:rFonts w:ascii="Times New Roman" w:hAnsi="Times New Roman" w:cs="Times New Roman"/>
          <w:sz w:val="24"/>
          <w:szCs w:val="24"/>
        </w:rPr>
        <w:t>”</w:t>
      </w:r>
      <w:r w:rsidR="001258E3">
        <w:rPr>
          <w:rStyle w:val="text"/>
          <w:rFonts w:ascii="Times New Roman" w:hAnsi="Times New Roman" w:cs="Times New Roman"/>
          <w:sz w:val="24"/>
          <w:szCs w:val="24"/>
        </w:rPr>
        <w:t xml:space="preserve"> (Sexuality</w:t>
      </w:r>
      <w:r>
        <w:rPr>
          <w:rStyle w:val="text"/>
          <w:rFonts w:ascii="Times New Roman" w:hAnsi="Times New Roman" w:cs="Times New Roman"/>
          <w:sz w:val="24"/>
          <w:szCs w:val="24"/>
        </w:rPr>
        <w:t xml:space="preserve">). When </w:t>
      </w:r>
      <w:r w:rsidR="00962E4E">
        <w:rPr>
          <w:rStyle w:val="text"/>
          <w:rFonts w:ascii="Times New Roman" w:hAnsi="Times New Roman" w:cs="Times New Roman"/>
          <w:sz w:val="24"/>
          <w:szCs w:val="24"/>
        </w:rPr>
        <w:t>discussing</w:t>
      </w:r>
      <w:r>
        <w:rPr>
          <w:rStyle w:val="text"/>
          <w:rFonts w:ascii="Times New Roman" w:hAnsi="Times New Roman" w:cs="Times New Roman"/>
          <w:sz w:val="24"/>
          <w:szCs w:val="24"/>
        </w:rPr>
        <w:t xml:space="preserve"> sexual orientation a common misnomer is used in its place, sexual preference. </w:t>
      </w:r>
      <w:commentRangeStart w:id="1"/>
      <w:r>
        <w:rPr>
          <w:rStyle w:val="text"/>
          <w:rFonts w:ascii="Times New Roman" w:hAnsi="Times New Roman" w:cs="Times New Roman"/>
          <w:sz w:val="24"/>
          <w:szCs w:val="24"/>
        </w:rPr>
        <w:t xml:space="preserve">To refer to ones </w:t>
      </w:r>
      <w:r w:rsidR="001258E3">
        <w:rPr>
          <w:rStyle w:val="text"/>
          <w:rFonts w:ascii="Times New Roman" w:hAnsi="Times New Roman" w:cs="Times New Roman"/>
          <w:sz w:val="24"/>
          <w:szCs w:val="24"/>
        </w:rPr>
        <w:t>pattern or attractions as</w:t>
      </w:r>
      <w:r w:rsidR="002160BC">
        <w:rPr>
          <w:rStyle w:val="text"/>
          <w:rFonts w:ascii="Times New Roman" w:hAnsi="Times New Roman" w:cs="Times New Roman"/>
          <w:sz w:val="24"/>
          <w:szCs w:val="24"/>
        </w:rPr>
        <w:t xml:space="preserve"> sex</w:t>
      </w:r>
      <w:r>
        <w:rPr>
          <w:rStyle w:val="text"/>
          <w:rFonts w:ascii="Times New Roman" w:hAnsi="Times New Roman" w:cs="Times New Roman"/>
          <w:sz w:val="24"/>
          <w:szCs w:val="24"/>
        </w:rPr>
        <w:t xml:space="preserve"> sexual preference </w:t>
      </w:r>
      <w:r w:rsidR="002160BC">
        <w:rPr>
          <w:rStyle w:val="text"/>
          <w:rFonts w:ascii="Times New Roman" w:hAnsi="Times New Roman" w:cs="Times New Roman"/>
          <w:sz w:val="24"/>
          <w:szCs w:val="24"/>
        </w:rPr>
        <w:t xml:space="preserve">is </w:t>
      </w:r>
      <w:r>
        <w:rPr>
          <w:rStyle w:val="text"/>
          <w:rFonts w:ascii="Times New Roman" w:hAnsi="Times New Roman" w:cs="Times New Roman"/>
          <w:sz w:val="24"/>
          <w:szCs w:val="24"/>
        </w:rPr>
        <w:t xml:space="preserve">to </w:t>
      </w:r>
      <w:r w:rsidR="002160BC">
        <w:rPr>
          <w:rStyle w:val="text"/>
          <w:rFonts w:ascii="Times New Roman" w:hAnsi="Times New Roman" w:cs="Times New Roman"/>
          <w:sz w:val="24"/>
          <w:szCs w:val="24"/>
        </w:rPr>
        <w:t xml:space="preserve">imply that sexual orientation is something a person picks. This statement could not be farther from the truth, sexual orientation is not a choice. </w:t>
      </w:r>
      <w:ins w:id="2" w:author="Owner" w:date="2009-05-25T13:46:00Z">
        <w:r w:rsidR="002328E8">
          <w:rPr>
            <w:rStyle w:val="text"/>
            <w:rFonts w:ascii="Times New Roman" w:hAnsi="Times New Roman" w:cs="Times New Roman"/>
            <w:sz w:val="24"/>
            <w:szCs w:val="24"/>
          </w:rPr>
          <w:t xml:space="preserve">Sexual </w:t>
        </w:r>
        <w:r w:rsidR="002328E8">
          <w:rPr>
            <w:rFonts w:ascii="Times New Roman" w:hAnsi="Times New Roman" w:cs="Times New Roman"/>
            <w:sz w:val="24"/>
            <w:szCs w:val="24"/>
          </w:rPr>
          <w:t xml:space="preserve">orientation, however, does not have one genetic or biological cause. </w:t>
        </w:r>
        <w:r w:rsidR="002328E8" w:rsidRPr="00C24DAF">
          <w:rPr>
            <w:rFonts w:ascii="Times New Roman" w:hAnsi="Times New Roman" w:cs="Times New Roman"/>
            <w:sz w:val="24"/>
            <w:szCs w:val="24"/>
            <w:highlight w:val="yellow"/>
          </w:rPr>
          <w:t>Sexual orientation can be created by a number or biological and genetic factors, or by just one. The APA agrees with the above statement (Is Homosexuality a Choice?).</w:t>
        </w:r>
        <w:r w:rsidR="002328E8">
          <w:rPr>
            <w:rFonts w:ascii="Times New Roman" w:hAnsi="Times New Roman" w:cs="Times New Roman"/>
            <w:sz w:val="24"/>
            <w:szCs w:val="24"/>
          </w:rPr>
          <w:t xml:space="preserve"> </w:t>
        </w:r>
      </w:ins>
      <w:r w:rsidR="00323029">
        <w:rPr>
          <w:rStyle w:val="text"/>
          <w:rFonts w:ascii="Times New Roman" w:hAnsi="Times New Roman" w:cs="Times New Roman"/>
          <w:sz w:val="24"/>
          <w:szCs w:val="24"/>
        </w:rPr>
        <w:t>Sexual orientation is biologically determined.</w:t>
      </w:r>
      <w:commentRangeEnd w:id="1"/>
      <w:r w:rsidR="00912922">
        <w:rPr>
          <w:rStyle w:val="CommentReference"/>
        </w:rPr>
        <w:commentReference w:id="1"/>
      </w:r>
    </w:p>
    <w:p w:rsidR="00A346FD" w:rsidRDefault="002160BC" w:rsidP="006C3A55">
      <w:pPr>
        <w:pStyle w:val="NoSpacing"/>
        <w:spacing w:line="480" w:lineRule="auto"/>
        <w:rPr>
          <w:rStyle w:val="text"/>
          <w:rFonts w:ascii="Times New Roman" w:hAnsi="Times New Roman" w:cs="Times New Roman"/>
          <w:sz w:val="24"/>
          <w:szCs w:val="24"/>
        </w:rPr>
      </w:pPr>
      <w:r>
        <w:rPr>
          <w:rStyle w:val="text"/>
          <w:rFonts w:ascii="Times New Roman" w:hAnsi="Times New Roman" w:cs="Times New Roman"/>
          <w:sz w:val="24"/>
          <w:szCs w:val="24"/>
        </w:rPr>
        <w:tab/>
        <w:t>The reason for a per</w:t>
      </w:r>
      <w:r w:rsidR="001258E3">
        <w:rPr>
          <w:rStyle w:val="text"/>
          <w:rFonts w:ascii="Times New Roman" w:hAnsi="Times New Roman" w:cs="Times New Roman"/>
          <w:sz w:val="24"/>
          <w:szCs w:val="24"/>
        </w:rPr>
        <w:t xml:space="preserve">son’s sexual orientation can, in part, be </w:t>
      </w:r>
      <w:r>
        <w:rPr>
          <w:rStyle w:val="text"/>
          <w:rFonts w:ascii="Times New Roman" w:hAnsi="Times New Roman" w:cs="Times New Roman"/>
          <w:sz w:val="24"/>
          <w:szCs w:val="24"/>
        </w:rPr>
        <w:t xml:space="preserve">explained genetically. </w:t>
      </w:r>
      <w:commentRangeStart w:id="3"/>
      <w:r>
        <w:rPr>
          <w:rStyle w:val="text"/>
          <w:rFonts w:ascii="Times New Roman" w:hAnsi="Times New Roman" w:cs="Times New Roman"/>
          <w:sz w:val="24"/>
          <w:szCs w:val="24"/>
        </w:rPr>
        <w:t>In 1995</w:t>
      </w:r>
      <w:r w:rsidR="000F05BD">
        <w:rPr>
          <w:rStyle w:val="text"/>
          <w:rFonts w:ascii="Times New Roman" w:hAnsi="Times New Roman" w:cs="Times New Roman"/>
          <w:sz w:val="24"/>
          <w:szCs w:val="24"/>
        </w:rPr>
        <w:t xml:space="preserve"> a sample of mothers was </w:t>
      </w:r>
      <w:del w:id="4" w:author="Owner" w:date="2009-05-25T13:42:00Z">
        <w:r w:rsidR="000F05BD" w:rsidDel="002328E8">
          <w:rPr>
            <w:rStyle w:val="text"/>
            <w:rFonts w:ascii="Times New Roman" w:hAnsi="Times New Roman" w:cs="Times New Roman"/>
            <w:sz w:val="24"/>
            <w:szCs w:val="24"/>
          </w:rPr>
          <w:delText>taken. These</w:delText>
        </w:r>
      </w:del>
      <w:ins w:id="5" w:author="Owner" w:date="2009-05-25T13:42:00Z">
        <w:r w:rsidR="002328E8">
          <w:rPr>
            <w:rStyle w:val="text"/>
            <w:rFonts w:ascii="Times New Roman" w:hAnsi="Times New Roman" w:cs="Times New Roman"/>
            <w:sz w:val="24"/>
            <w:szCs w:val="24"/>
          </w:rPr>
          <w:t>taken; these</w:t>
        </w:r>
      </w:ins>
      <w:r w:rsidR="000F05BD">
        <w:rPr>
          <w:rStyle w:val="text"/>
          <w:rFonts w:ascii="Times New Roman" w:hAnsi="Times New Roman" w:cs="Times New Roman"/>
          <w:sz w:val="24"/>
          <w:szCs w:val="24"/>
        </w:rPr>
        <w:t xml:space="preserve"> women had their genomes mapped</w:t>
      </w:r>
      <w:ins w:id="6" w:author="Owner" w:date="2009-05-25T13:47:00Z">
        <w:r w:rsidR="002328E8">
          <w:rPr>
            <w:rStyle w:val="text"/>
            <w:rFonts w:ascii="Times New Roman" w:hAnsi="Times New Roman" w:cs="Times New Roman"/>
            <w:sz w:val="24"/>
            <w:szCs w:val="24"/>
          </w:rPr>
          <w:t>.</w:t>
        </w:r>
      </w:ins>
      <w:del w:id="7" w:author="Owner" w:date="2009-05-25T13:47:00Z">
        <w:r w:rsidR="000F05BD" w:rsidDel="002328E8">
          <w:rPr>
            <w:rStyle w:val="text"/>
            <w:rFonts w:ascii="Times New Roman" w:hAnsi="Times New Roman" w:cs="Times New Roman"/>
            <w:sz w:val="24"/>
            <w:szCs w:val="24"/>
          </w:rPr>
          <w:delText>,</w:delText>
        </w:r>
      </w:del>
      <w:r w:rsidR="000F05BD">
        <w:rPr>
          <w:rStyle w:val="text"/>
          <w:rFonts w:ascii="Times New Roman" w:hAnsi="Times New Roman" w:cs="Times New Roman"/>
          <w:sz w:val="24"/>
          <w:szCs w:val="24"/>
        </w:rPr>
        <w:t xml:space="preserve"> </w:t>
      </w:r>
      <w:commentRangeEnd w:id="3"/>
      <w:r w:rsidR="00912922">
        <w:rPr>
          <w:rStyle w:val="CommentReference"/>
        </w:rPr>
        <w:commentReference w:id="3"/>
      </w:r>
      <w:del w:id="8" w:author=" " w:date="2009-04-29T13:52:00Z">
        <w:r w:rsidR="000F05BD" w:rsidDel="00912922">
          <w:rPr>
            <w:rStyle w:val="text"/>
            <w:rFonts w:ascii="Times New Roman" w:hAnsi="Times New Roman" w:cs="Times New Roman"/>
            <w:sz w:val="24"/>
            <w:szCs w:val="24"/>
          </w:rPr>
          <w:delText>The reason?</w:delText>
        </w:r>
      </w:del>
      <w:r w:rsidR="000F05BD">
        <w:rPr>
          <w:rStyle w:val="text"/>
          <w:rFonts w:ascii="Times New Roman" w:hAnsi="Times New Roman" w:cs="Times New Roman"/>
          <w:sz w:val="24"/>
          <w:szCs w:val="24"/>
        </w:rPr>
        <w:t xml:space="preserve"> Scientist wanted to find a correlation between the skewing of the X </w:t>
      </w:r>
      <w:r w:rsidR="00962E4E">
        <w:rPr>
          <w:rStyle w:val="text"/>
          <w:rFonts w:ascii="Times New Roman" w:hAnsi="Times New Roman" w:cs="Times New Roman"/>
          <w:sz w:val="24"/>
          <w:szCs w:val="24"/>
        </w:rPr>
        <w:t>chromosomes</w:t>
      </w:r>
      <w:r w:rsidR="000F05BD">
        <w:rPr>
          <w:rStyle w:val="text"/>
          <w:rFonts w:ascii="Times New Roman" w:hAnsi="Times New Roman" w:cs="Times New Roman"/>
          <w:sz w:val="24"/>
          <w:szCs w:val="24"/>
        </w:rPr>
        <w:t xml:space="preserve"> to a woman giving birth to a homosexual son. Women have two X chromosomes; these are </w:t>
      </w:r>
      <w:r w:rsidR="00962E4E">
        <w:rPr>
          <w:rStyle w:val="text"/>
          <w:rFonts w:ascii="Times New Roman" w:hAnsi="Times New Roman" w:cs="Times New Roman"/>
          <w:sz w:val="24"/>
          <w:szCs w:val="24"/>
        </w:rPr>
        <w:t xml:space="preserve">the </w:t>
      </w:r>
      <w:r w:rsidR="000F05BD">
        <w:rPr>
          <w:rStyle w:val="text"/>
          <w:rFonts w:ascii="Times New Roman" w:hAnsi="Times New Roman" w:cs="Times New Roman"/>
          <w:sz w:val="24"/>
          <w:szCs w:val="24"/>
        </w:rPr>
        <w:t xml:space="preserve">chromosomes </w:t>
      </w:r>
      <w:r w:rsidR="00962E4E">
        <w:rPr>
          <w:rStyle w:val="text"/>
          <w:rFonts w:ascii="Times New Roman" w:hAnsi="Times New Roman" w:cs="Times New Roman"/>
          <w:sz w:val="24"/>
          <w:szCs w:val="24"/>
        </w:rPr>
        <w:t xml:space="preserve">that are </w:t>
      </w:r>
      <w:r w:rsidR="000F05BD">
        <w:rPr>
          <w:rStyle w:val="text"/>
          <w:rFonts w:ascii="Times New Roman" w:hAnsi="Times New Roman" w:cs="Times New Roman"/>
          <w:sz w:val="24"/>
          <w:szCs w:val="24"/>
        </w:rPr>
        <w:t xml:space="preserve">passed to </w:t>
      </w:r>
      <w:r w:rsidR="00962E4E">
        <w:rPr>
          <w:rStyle w:val="text"/>
          <w:rFonts w:ascii="Times New Roman" w:hAnsi="Times New Roman" w:cs="Times New Roman"/>
          <w:sz w:val="24"/>
          <w:szCs w:val="24"/>
        </w:rPr>
        <w:t xml:space="preserve">the child during </w:t>
      </w:r>
      <w:r w:rsidR="000F05BD">
        <w:rPr>
          <w:rStyle w:val="text"/>
          <w:rFonts w:ascii="Times New Roman" w:hAnsi="Times New Roman" w:cs="Times New Roman"/>
          <w:sz w:val="24"/>
          <w:szCs w:val="24"/>
        </w:rPr>
        <w:t xml:space="preserve">conception. One of which is “switched off.” The activation of the X chromosome throughout the embryo is random. Scientists believed that an overactive X chromosome could be one genetic cause of homosexuality in males. After all of the </w:t>
      </w:r>
      <w:r w:rsidR="000F05BD">
        <w:rPr>
          <w:rStyle w:val="text"/>
          <w:rFonts w:ascii="Times New Roman" w:hAnsi="Times New Roman" w:cs="Times New Roman"/>
          <w:sz w:val="24"/>
          <w:szCs w:val="24"/>
        </w:rPr>
        <w:lastRenderedPageBreak/>
        <w:t>data was collected, scientist found that thirteen percent of women with extreme skewin</w:t>
      </w:r>
      <w:r w:rsidR="00962E4E">
        <w:rPr>
          <w:rStyle w:val="text"/>
          <w:rFonts w:ascii="Times New Roman" w:hAnsi="Times New Roman" w:cs="Times New Roman"/>
          <w:sz w:val="24"/>
          <w:szCs w:val="24"/>
        </w:rPr>
        <w:t xml:space="preserve">g had one homosexual son and twenty-three percent </w:t>
      </w:r>
      <w:r w:rsidR="000F05BD">
        <w:rPr>
          <w:rStyle w:val="text"/>
          <w:rFonts w:ascii="Times New Roman" w:hAnsi="Times New Roman" w:cs="Times New Roman"/>
          <w:sz w:val="24"/>
          <w:szCs w:val="24"/>
        </w:rPr>
        <w:t>had two gay sons, this is compared the four percent to women who did n</w:t>
      </w:r>
      <w:r w:rsidR="001258E3">
        <w:rPr>
          <w:rStyle w:val="text"/>
          <w:rFonts w:ascii="Times New Roman" w:hAnsi="Times New Roman" w:cs="Times New Roman"/>
          <w:sz w:val="24"/>
          <w:szCs w:val="24"/>
        </w:rPr>
        <w:t xml:space="preserve">ot display extreme skewing but did produce homosexual male </w:t>
      </w:r>
      <w:r w:rsidR="000F05BD">
        <w:rPr>
          <w:rStyle w:val="text"/>
          <w:rFonts w:ascii="Times New Roman" w:hAnsi="Times New Roman" w:cs="Times New Roman"/>
          <w:sz w:val="24"/>
          <w:szCs w:val="24"/>
        </w:rPr>
        <w:t>offspring</w:t>
      </w:r>
      <w:r w:rsidR="00A346FD">
        <w:rPr>
          <w:rStyle w:val="text"/>
          <w:rFonts w:ascii="Times New Roman" w:hAnsi="Times New Roman" w:cs="Times New Roman"/>
          <w:sz w:val="24"/>
          <w:szCs w:val="24"/>
        </w:rPr>
        <w:t xml:space="preserve"> (Bocklandt)</w:t>
      </w:r>
      <w:r w:rsidR="000F05BD">
        <w:rPr>
          <w:rStyle w:val="text"/>
          <w:rFonts w:ascii="Times New Roman" w:hAnsi="Times New Roman" w:cs="Times New Roman"/>
          <w:sz w:val="24"/>
          <w:szCs w:val="24"/>
        </w:rPr>
        <w:t xml:space="preserve">. </w:t>
      </w:r>
      <w:r w:rsidR="00A346FD">
        <w:rPr>
          <w:rStyle w:val="text"/>
          <w:rFonts w:ascii="Times New Roman" w:hAnsi="Times New Roman" w:cs="Times New Roman"/>
          <w:sz w:val="24"/>
          <w:szCs w:val="24"/>
        </w:rPr>
        <w:t xml:space="preserve">This study shows that there is a link between homosexuality and a genetic phenomenon. Although the activation of the X chromosome may only account for the reason behind some men’s sexuality, there is still enough data to suggest that there are genetic links to homosexuality. </w:t>
      </w:r>
    </w:p>
    <w:p w:rsidR="002160BC" w:rsidRDefault="00323029" w:rsidP="006C3A55">
      <w:pPr>
        <w:pStyle w:val="NoSpacing"/>
        <w:spacing w:line="480" w:lineRule="auto"/>
        <w:rPr>
          <w:rFonts w:ascii="Times New Roman" w:hAnsi="Times New Roman" w:cs="Times New Roman"/>
          <w:sz w:val="24"/>
          <w:szCs w:val="24"/>
        </w:rPr>
      </w:pPr>
      <w:r>
        <w:rPr>
          <w:rStyle w:val="text"/>
          <w:rFonts w:ascii="Times New Roman" w:hAnsi="Times New Roman" w:cs="Times New Roman"/>
          <w:sz w:val="24"/>
          <w:szCs w:val="24"/>
        </w:rPr>
        <w:tab/>
        <w:t xml:space="preserve">The Twin Study, </w:t>
      </w:r>
      <w:commentRangeStart w:id="9"/>
      <w:r>
        <w:rPr>
          <w:rStyle w:val="text"/>
          <w:rFonts w:ascii="Times New Roman" w:hAnsi="Times New Roman" w:cs="Times New Roman"/>
          <w:sz w:val="24"/>
          <w:szCs w:val="24"/>
        </w:rPr>
        <w:t>ap</w:t>
      </w:r>
      <w:ins w:id="10" w:author="Owner" w:date="2009-05-25T13:42:00Z">
        <w:r w:rsidR="002328E8">
          <w:rPr>
            <w:rStyle w:val="text"/>
            <w:rFonts w:ascii="Times New Roman" w:hAnsi="Times New Roman" w:cs="Times New Roman"/>
            <w:sz w:val="24"/>
            <w:szCs w:val="24"/>
          </w:rPr>
          <w:t>t</w:t>
        </w:r>
      </w:ins>
      <w:del w:id="11" w:author="Owner" w:date="2009-05-25T13:42:00Z">
        <w:r w:rsidDel="002328E8">
          <w:rPr>
            <w:rStyle w:val="text"/>
            <w:rFonts w:ascii="Times New Roman" w:hAnsi="Times New Roman" w:cs="Times New Roman"/>
            <w:sz w:val="24"/>
            <w:szCs w:val="24"/>
          </w:rPr>
          <w:delText>p</w:delText>
        </w:r>
      </w:del>
      <w:r>
        <w:rPr>
          <w:rStyle w:val="text"/>
          <w:rFonts w:ascii="Times New Roman" w:hAnsi="Times New Roman" w:cs="Times New Roman"/>
          <w:sz w:val="24"/>
          <w:szCs w:val="24"/>
        </w:rPr>
        <w:t xml:space="preserve">ly </w:t>
      </w:r>
      <w:commentRangeEnd w:id="9"/>
      <w:r w:rsidR="00912922">
        <w:rPr>
          <w:rStyle w:val="CommentReference"/>
        </w:rPr>
        <w:commentReference w:id="9"/>
      </w:r>
      <w:r>
        <w:rPr>
          <w:rStyle w:val="text"/>
          <w:rFonts w:ascii="Times New Roman" w:hAnsi="Times New Roman" w:cs="Times New Roman"/>
          <w:sz w:val="24"/>
          <w:szCs w:val="24"/>
        </w:rPr>
        <w:t xml:space="preserve">named because it studied the sexual orientation of twins, helps to prove that homosexuality is </w:t>
      </w:r>
      <w:r w:rsidR="0015730E">
        <w:rPr>
          <w:rStyle w:val="text"/>
          <w:rFonts w:ascii="Times New Roman" w:hAnsi="Times New Roman" w:cs="Times New Roman"/>
          <w:sz w:val="24"/>
          <w:szCs w:val="24"/>
        </w:rPr>
        <w:t>genetically</w:t>
      </w:r>
      <w:r>
        <w:rPr>
          <w:rStyle w:val="text"/>
          <w:rFonts w:ascii="Times New Roman" w:hAnsi="Times New Roman" w:cs="Times New Roman"/>
          <w:sz w:val="24"/>
          <w:szCs w:val="24"/>
        </w:rPr>
        <w:t xml:space="preserve"> determined. Scientists found that </w:t>
      </w:r>
      <w:r w:rsidRPr="00323029">
        <w:rPr>
          <w:rStyle w:val="text"/>
          <w:rFonts w:ascii="Times New Roman" w:hAnsi="Times New Roman" w:cs="Times New Roman"/>
          <w:sz w:val="24"/>
          <w:szCs w:val="24"/>
        </w:rPr>
        <w:t>“</w:t>
      </w:r>
      <w:r w:rsidR="001258E3">
        <w:rPr>
          <w:rFonts w:ascii="Times New Roman" w:hAnsi="Times New Roman" w:cs="Times New Roman"/>
          <w:sz w:val="24"/>
          <w:szCs w:val="24"/>
        </w:rPr>
        <w:t>s</w:t>
      </w:r>
      <w:r w:rsidRPr="00323029">
        <w:rPr>
          <w:rFonts w:ascii="Times New Roman" w:hAnsi="Times New Roman" w:cs="Times New Roman"/>
          <w:sz w:val="24"/>
          <w:szCs w:val="24"/>
        </w:rPr>
        <w:t xml:space="preserve">tudies of identical and fraternal twins suggest that there is a genetic </w:t>
      </w:r>
      <w:r w:rsidR="00962E4E">
        <w:rPr>
          <w:rFonts w:ascii="Times New Roman" w:hAnsi="Times New Roman" w:cs="Times New Roman"/>
          <w:sz w:val="24"/>
          <w:szCs w:val="24"/>
        </w:rPr>
        <w:t>influence on sexual orientation</w:t>
      </w:r>
      <w:r>
        <w:rPr>
          <w:rFonts w:ascii="Times New Roman" w:hAnsi="Times New Roman" w:cs="Times New Roman"/>
          <w:sz w:val="24"/>
          <w:szCs w:val="24"/>
        </w:rPr>
        <w:t>” (Belge). A study c</w:t>
      </w:r>
      <w:r w:rsidR="001258E3">
        <w:rPr>
          <w:rFonts w:ascii="Times New Roman" w:hAnsi="Times New Roman" w:cs="Times New Roman"/>
          <w:sz w:val="24"/>
          <w:szCs w:val="24"/>
        </w:rPr>
        <w:t>onduc</w:t>
      </w:r>
      <w:r w:rsidR="00962E4E">
        <w:rPr>
          <w:rFonts w:ascii="Times New Roman" w:hAnsi="Times New Roman" w:cs="Times New Roman"/>
          <w:sz w:val="24"/>
          <w:szCs w:val="24"/>
        </w:rPr>
        <w:t>ted in 1995 reported that in fifty-two percent</w:t>
      </w:r>
      <w:r w:rsidR="001258E3">
        <w:rPr>
          <w:rFonts w:ascii="Times New Roman" w:hAnsi="Times New Roman" w:cs="Times New Roman"/>
          <w:sz w:val="24"/>
          <w:szCs w:val="24"/>
        </w:rPr>
        <w:t xml:space="preserve"> of cases, if one male maternal twin was gay, then so was the other twin. This is compared to</w:t>
      </w:r>
      <w:r w:rsidR="00962E4E">
        <w:rPr>
          <w:rFonts w:ascii="Times New Roman" w:hAnsi="Times New Roman" w:cs="Times New Roman"/>
          <w:sz w:val="24"/>
          <w:szCs w:val="24"/>
        </w:rPr>
        <w:t xml:space="preserve"> twenty-two percent</w:t>
      </w:r>
      <w:r>
        <w:rPr>
          <w:rFonts w:ascii="Times New Roman" w:hAnsi="Times New Roman" w:cs="Times New Roman"/>
          <w:sz w:val="24"/>
          <w:szCs w:val="24"/>
        </w:rPr>
        <w:t xml:space="preserve"> of</w:t>
      </w:r>
      <w:r w:rsidR="001258E3">
        <w:rPr>
          <w:rFonts w:ascii="Times New Roman" w:hAnsi="Times New Roman" w:cs="Times New Roman"/>
          <w:sz w:val="24"/>
          <w:szCs w:val="24"/>
        </w:rPr>
        <w:t xml:space="preserve"> male</w:t>
      </w:r>
      <w:r>
        <w:rPr>
          <w:rFonts w:ascii="Times New Roman" w:hAnsi="Times New Roman" w:cs="Times New Roman"/>
          <w:sz w:val="24"/>
          <w:szCs w:val="24"/>
        </w:rPr>
        <w:t xml:space="preserve"> paternal twins</w:t>
      </w:r>
      <w:r w:rsidR="001258E3">
        <w:rPr>
          <w:rFonts w:ascii="Times New Roman" w:hAnsi="Times New Roman" w:cs="Times New Roman"/>
          <w:sz w:val="24"/>
          <w:szCs w:val="24"/>
        </w:rPr>
        <w:t xml:space="preserve"> who shared a homosexual sexual preference</w:t>
      </w:r>
      <w:r>
        <w:rPr>
          <w:rFonts w:ascii="Times New Roman" w:hAnsi="Times New Roman" w:cs="Times New Roman"/>
          <w:sz w:val="24"/>
          <w:szCs w:val="24"/>
        </w:rPr>
        <w:t>. The st</w:t>
      </w:r>
      <w:r w:rsidR="00962E4E">
        <w:rPr>
          <w:rFonts w:ascii="Times New Roman" w:hAnsi="Times New Roman" w:cs="Times New Roman"/>
          <w:sz w:val="24"/>
          <w:szCs w:val="24"/>
        </w:rPr>
        <w:t xml:space="preserve">udy of female twins found that fourty-eight percent </w:t>
      </w:r>
      <w:r>
        <w:rPr>
          <w:rFonts w:ascii="Times New Roman" w:hAnsi="Times New Roman" w:cs="Times New Roman"/>
          <w:sz w:val="24"/>
          <w:szCs w:val="24"/>
        </w:rPr>
        <w:t xml:space="preserve">of identical twins were both homosexual while </w:t>
      </w:r>
      <w:r w:rsidR="00962E4E">
        <w:rPr>
          <w:rFonts w:ascii="Times New Roman" w:hAnsi="Times New Roman" w:cs="Times New Roman"/>
          <w:sz w:val="24"/>
          <w:szCs w:val="24"/>
        </w:rPr>
        <w:t>sixteen percent</w:t>
      </w:r>
      <w:r>
        <w:rPr>
          <w:rFonts w:ascii="Times New Roman" w:hAnsi="Times New Roman" w:cs="Times New Roman"/>
          <w:sz w:val="24"/>
          <w:szCs w:val="24"/>
        </w:rPr>
        <w:t xml:space="preserve"> of female paternal twins were both lesbians (Belge). </w:t>
      </w:r>
      <w:commentRangeStart w:id="12"/>
      <w:r>
        <w:rPr>
          <w:rFonts w:ascii="Times New Roman" w:hAnsi="Times New Roman" w:cs="Times New Roman"/>
          <w:sz w:val="24"/>
          <w:szCs w:val="24"/>
        </w:rPr>
        <w:t>This research, like the X chromosome study, shows some link between homosexuality and a genetic deciding factor</w:t>
      </w:r>
      <w:r w:rsidRPr="002328E8">
        <w:rPr>
          <w:rFonts w:ascii="Times New Roman" w:hAnsi="Times New Roman" w:cs="Times New Roman"/>
          <w:sz w:val="24"/>
          <w:szCs w:val="24"/>
        </w:rPr>
        <w:t xml:space="preserve">. </w:t>
      </w:r>
      <w:commentRangeEnd w:id="12"/>
      <w:r w:rsidR="00912922" w:rsidRPr="002328E8">
        <w:rPr>
          <w:rStyle w:val="CommentReference"/>
        </w:rPr>
        <w:commentReference w:id="12"/>
      </w:r>
      <w:ins w:id="13" w:author="Owner" w:date="2009-05-25T13:47:00Z">
        <w:r w:rsidR="00073489" w:rsidRPr="00073489">
          <w:rPr>
            <w:rFonts w:ascii="Times New Roman" w:hAnsi="Times New Roman" w:cs="Times New Roman"/>
            <w:sz w:val="24"/>
            <w:szCs w:val="24"/>
            <w:rPrChange w:id="14" w:author="Owner" w:date="2009-05-25T13:47:00Z">
              <w:rPr>
                <w:rFonts w:ascii="Times New Roman" w:hAnsi="Times New Roman" w:cs="Times New Roman"/>
                <w:sz w:val="24"/>
                <w:szCs w:val="24"/>
                <w:highlight w:val="yellow"/>
              </w:rPr>
            </w:rPrChange>
          </w:rPr>
          <w:t xml:space="preserve"> The Twin Study, when paired with other research clearly supports the statement that homosexuality is not a choice.</w:t>
        </w:r>
      </w:ins>
    </w:p>
    <w:p w:rsidR="00323029" w:rsidRDefault="00323029" w:rsidP="006C3A5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Homosexuality is believed </w:t>
      </w:r>
      <w:r w:rsidR="0015730E">
        <w:rPr>
          <w:rFonts w:ascii="Times New Roman" w:hAnsi="Times New Roman" w:cs="Times New Roman"/>
          <w:sz w:val="24"/>
          <w:szCs w:val="24"/>
        </w:rPr>
        <w:t>to be biologically determined, not exclusively genetic</w:t>
      </w:r>
      <w:r w:rsidR="001258E3">
        <w:rPr>
          <w:rFonts w:ascii="Times New Roman" w:hAnsi="Times New Roman" w:cs="Times New Roman"/>
          <w:sz w:val="24"/>
          <w:szCs w:val="24"/>
        </w:rPr>
        <w:t xml:space="preserve"> (Is Homosexuality a Choice?)</w:t>
      </w:r>
      <w:r w:rsidR="0015730E">
        <w:rPr>
          <w:rFonts w:ascii="Times New Roman" w:hAnsi="Times New Roman" w:cs="Times New Roman"/>
          <w:sz w:val="24"/>
          <w:szCs w:val="24"/>
        </w:rPr>
        <w:t xml:space="preserve">. The </w:t>
      </w:r>
      <w:r w:rsidR="001258E3">
        <w:rPr>
          <w:rFonts w:ascii="Times New Roman" w:hAnsi="Times New Roman" w:cs="Times New Roman"/>
          <w:sz w:val="24"/>
          <w:szCs w:val="24"/>
        </w:rPr>
        <w:t>validity of</w:t>
      </w:r>
      <w:r w:rsidR="0015730E">
        <w:rPr>
          <w:rFonts w:ascii="Times New Roman" w:hAnsi="Times New Roman" w:cs="Times New Roman"/>
          <w:sz w:val="24"/>
          <w:szCs w:val="24"/>
        </w:rPr>
        <w:t xml:space="preserve"> this statement lies </w:t>
      </w:r>
      <w:r w:rsidR="00962E4E">
        <w:rPr>
          <w:rFonts w:ascii="Times New Roman" w:hAnsi="Times New Roman" w:cs="Times New Roman"/>
          <w:sz w:val="24"/>
          <w:szCs w:val="24"/>
        </w:rPr>
        <w:t>with</w:t>
      </w:r>
      <w:r w:rsidR="0015730E">
        <w:rPr>
          <w:rFonts w:ascii="Times New Roman" w:hAnsi="Times New Roman" w:cs="Times New Roman"/>
          <w:sz w:val="24"/>
          <w:szCs w:val="24"/>
        </w:rPr>
        <w:t xml:space="preserve">in </w:t>
      </w:r>
      <w:r w:rsidR="00962E4E">
        <w:rPr>
          <w:rFonts w:ascii="Times New Roman" w:hAnsi="Times New Roman" w:cs="Times New Roman"/>
          <w:sz w:val="24"/>
          <w:szCs w:val="24"/>
        </w:rPr>
        <w:t xml:space="preserve">the </w:t>
      </w:r>
      <w:r w:rsidR="0015730E">
        <w:rPr>
          <w:rFonts w:ascii="Times New Roman" w:hAnsi="Times New Roman" w:cs="Times New Roman"/>
          <w:sz w:val="24"/>
          <w:szCs w:val="24"/>
        </w:rPr>
        <w:t>studies of brain structure.</w:t>
      </w:r>
      <w:ins w:id="15" w:author="Owner" w:date="2009-05-25T13:48:00Z">
        <w:r w:rsidR="002328E8">
          <w:rPr>
            <w:rFonts w:ascii="Times New Roman" w:hAnsi="Times New Roman" w:cs="Times New Roman"/>
            <w:sz w:val="24"/>
            <w:szCs w:val="24"/>
          </w:rPr>
          <w:t xml:space="preserve"> </w:t>
        </w:r>
      </w:ins>
      <w:del w:id="16" w:author="Owner" w:date="2009-05-25T13:48:00Z">
        <w:r w:rsidR="0015730E" w:rsidDel="002328E8">
          <w:rPr>
            <w:rFonts w:ascii="Times New Roman" w:hAnsi="Times New Roman" w:cs="Times New Roman"/>
            <w:sz w:val="24"/>
            <w:szCs w:val="24"/>
          </w:rPr>
          <w:delText xml:space="preserve"> </w:delText>
        </w:r>
      </w:del>
      <w:ins w:id="17" w:author="Owner" w:date="2009-05-25T13:48:00Z">
        <w:r w:rsidR="002328E8">
          <w:rPr>
            <w:rFonts w:ascii="Times New Roman" w:hAnsi="Times New Roman" w:cs="Times New Roman"/>
            <w:sz w:val="24"/>
            <w:szCs w:val="24"/>
          </w:rPr>
          <w:t>In 2003</w:t>
        </w:r>
      </w:ins>
      <w:commentRangeStart w:id="18"/>
      <w:del w:id="19" w:author="Owner" w:date="2009-05-25T13:48:00Z">
        <w:r w:rsidR="0015730E" w:rsidDel="002328E8">
          <w:rPr>
            <w:rFonts w:ascii="Times New Roman" w:hAnsi="Times New Roman" w:cs="Times New Roman"/>
            <w:sz w:val="24"/>
            <w:szCs w:val="24"/>
          </w:rPr>
          <w:delText>Recently</w:delText>
        </w:r>
        <w:commentRangeEnd w:id="18"/>
        <w:r w:rsidR="00912922" w:rsidDel="002328E8">
          <w:rPr>
            <w:rStyle w:val="CommentReference"/>
          </w:rPr>
          <w:commentReference w:id="18"/>
        </w:r>
      </w:del>
      <w:r w:rsidR="0015730E">
        <w:rPr>
          <w:rFonts w:ascii="Times New Roman" w:hAnsi="Times New Roman" w:cs="Times New Roman"/>
          <w:sz w:val="24"/>
          <w:szCs w:val="24"/>
        </w:rPr>
        <w:t xml:space="preserve">, scientists in the United Kingdom have found that homosexual individuals have a different brain structure then their heterosexual counterparts. The study </w:t>
      </w:r>
      <w:r w:rsidR="001258E3">
        <w:rPr>
          <w:rFonts w:ascii="Times New Roman" w:hAnsi="Times New Roman" w:cs="Times New Roman"/>
          <w:sz w:val="24"/>
          <w:szCs w:val="24"/>
        </w:rPr>
        <w:t>used</w:t>
      </w:r>
      <w:r w:rsidR="00962E4E">
        <w:rPr>
          <w:rFonts w:ascii="Times New Roman" w:hAnsi="Times New Roman" w:cs="Times New Roman"/>
          <w:sz w:val="24"/>
          <w:szCs w:val="24"/>
        </w:rPr>
        <w:t xml:space="preserve"> the MRIs of eighty</w:t>
      </w:r>
      <w:r w:rsidR="0015730E">
        <w:rPr>
          <w:rFonts w:ascii="Times New Roman" w:hAnsi="Times New Roman" w:cs="Times New Roman"/>
          <w:sz w:val="24"/>
          <w:szCs w:val="24"/>
        </w:rPr>
        <w:t xml:space="preserve"> people to map the</w:t>
      </w:r>
      <w:r w:rsidR="00962E4E">
        <w:rPr>
          <w:rFonts w:ascii="Times New Roman" w:hAnsi="Times New Roman" w:cs="Times New Roman"/>
          <w:sz w:val="24"/>
          <w:szCs w:val="24"/>
        </w:rPr>
        <w:t xml:space="preserve">ir brain formation. Of these eighty people, sixteen were gay males and fifteen </w:t>
      </w:r>
      <w:r w:rsidR="0015730E">
        <w:rPr>
          <w:rFonts w:ascii="Times New Roman" w:hAnsi="Times New Roman" w:cs="Times New Roman"/>
          <w:sz w:val="24"/>
          <w:szCs w:val="24"/>
        </w:rPr>
        <w:t xml:space="preserve">were lesbians. Scientists found that lesbians have a structure that is very similar </w:t>
      </w:r>
      <w:r w:rsidR="0015730E">
        <w:rPr>
          <w:rFonts w:ascii="Times New Roman" w:hAnsi="Times New Roman" w:cs="Times New Roman"/>
          <w:sz w:val="24"/>
          <w:szCs w:val="24"/>
        </w:rPr>
        <w:lastRenderedPageBreak/>
        <w:t>to that of heterosexual males. Straight males and lesbians shared a pattern of the distribution of grey matter (Lim). This investigation shows a strong biological reason for homosexuality</w:t>
      </w:r>
      <w:r w:rsidR="00DE3DBF">
        <w:rPr>
          <w:rFonts w:ascii="Times New Roman" w:hAnsi="Times New Roman" w:cs="Times New Roman"/>
          <w:sz w:val="24"/>
          <w:szCs w:val="24"/>
        </w:rPr>
        <w:t xml:space="preserve"> in that people who are attracted to the same sex have similar brain structure</w:t>
      </w:r>
      <w:r w:rsidR="0015730E">
        <w:rPr>
          <w:rFonts w:ascii="Times New Roman" w:hAnsi="Times New Roman" w:cs="Times New Roman"/>
          <w:sz w:val="24"/>
          <w:szCs w:val="24"/>
        </w:rPr>
        <w:t xml:space="preserve">. </w:t>
      </w:r>
    </w:p>
    <w:p w:rsidR="006C3A55" w:rsidRDefault="00DE3DBF" w:rsidP="006C3A5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A</w:t>
      </w:r>
      <w:r w:rsidR="0015730E">
        <w:rPr>
          <w:rFonts w:ascii="Times New Roman" w:hAnsi="Times New Roman" w:cs="Times New Roman"/>
          <w:sz w:val="24"/>
          <w:szCs w:val="24"/>
        </w:rPr>
        <w:t xml:space="preserve">nother study conducted by </w:t>
      </w:r>
      <w:ins w:id="20" w:author=" " w:date="2009-04-29T13:55:00Z">
        <w:r w:rsidR="00912922">
          <w:rPr>
            <w:rFonts w:ascii="Times New Roman" w:hAnsi="Times New Roman" w:cs="Times New Roman"/>
            <w:sz w:val="24"/>
            <w:szCs w:val="24"/>
          </w:rPr>
          <w:t xml:space="preserve">a </w:t>
        </w:r>
      </w:ins>
      <w:r w:rsidR="0015730E">
        <w:rPr>
          <w:rFonts w:ascii="Times New Roman" w:hAnsi="Times New Roman" w:cs="Times New Roman"/>
          <w:sz w:val="24"/>
          <w:szCs w:val="24"/>
        </w:rPr>
        <w:t xml:space="preserve">Swedish physician shows more biological proof that homosexuality is not a choice. </w:t>
      </w:r>
      <w:r w:rsidR="00BE721B">
        <w:rPr>
          <w:rFonts w:ascii="Times New Roman" w:hAnsi="Times New Roman" w:cs="Times New Roman"/>
          <w:sz w:val="24"/>
          <w:szCs w:val="24"/>
        </w:rPr>
        <w:t xml:space="preserve">This experiment involved presenting the </w:t>
      </w:r>
      <w:r>
        <w:rPr>
          <w:rFonts w:ascii="Times New Roman" w:hAnsi="Times New Roman" w:cs="Times New Roman"/>
          <w:sz w:val="24"/>
          <w:szCs w:val="24"/>
        </w:rPr>
        <w:t xml:space="preserve">text </w:t>
      </w:r>
      <w:r w:rsidR="00BE721B">
        <w:rPr>
          <w:rFonts w:ascii="Times New Roman" w:hAnsi="Times New Roman" w:cs="Times New Roman"/>
          <w:sz w:val="24"/>
          <w:szCs w:val="24"/>
        </w:rPr>
        <w:t>subject</w:t>
      </w:r>
      <w:r>
        <w:rPr>
          <w:rFonts w:ascii="Times New Roman" w:hAnsi="Times New Roman" w:cs="Times New Roman"/>
          <w:sz w:val="24"/>
          <w:szCs w:val="24"/>
        </w:rPr>
        <w:t>, a person with a certain sexual preference,</w:t>
      </w:r>
      <w:r w:rsidR="00BE721B">
        <w:rPr>
          <w:rFonts w:ascii="Times New Roman" w:hAnsi="Times New Roman" w:cs="Times New Roman"/>
          <w:sz w:val="24"/>
          <w:szCs w:val="24"/>
        </w:rPr>
        <w:t xml:space="preserve"> chemical pheromones. The subject then smelled the pheromones, </w:t>
      </w:r>
      <w:commentRangeStart w:id="21"/>
      <w:del w:id="22" w:author="Owner" w:date="2009-05-25T13:49:00Z">
        <w:r w:rsidR="00BE721B" w:rsidDel="002328E8">
          <w:rPr>
            <w:rFonts w:ascii="Times New Roman" w:hAnsi="Times New Roman" w:cs="Times New Roman"/>
            <w:sz w:val="24"/>
            <w:szCs w:val="24"/>
          </w:rPr>
          <w:delText>and</w:delText>
        </w:r>
      </w:del>
      <w:ins w:id="23" w:author="Owner" w:date="2009-05-25T13:48:00Z">
        <w:r w:rsidR="002328E8" w:rsidRPr="0056046E">
          <w:rPr>
            <w:rFonts w:ascii="Times New Roman" w:hAnsi="Times New Roman" w:cs="Times New Roman"/>
            <w:sz w:val="24"/>
            <w:szCs w:val="24"/>
            <w:highlight w:val="yellow"/>
          </w:rPr>
          <w:t>and scientist mapped the reaction of the subject’s brain</w:t>
        </w:r>
      </w:ins>
      <w:r w:rsidR="00BE721B">
        <w:rPr>
          <w:rFonts w:ascii="Times New Roman" w:hAnsi="Times New Roman" w:cs="Times New Roman"/>
          <w:sz w:val="24"/>
          <w:szCs w:val="24"/>
        </w:rPr>
        <w:t xml:space="preserve"> </w:t>
      </w:r>
      <w:del w:id="24" w:author="Owner" w:date="2009-05-25T13:48:00Z">
        <w:r w:rsidR="00BE721B" w:rsidDel="002328E8">
          <w:rPr>
            <w:rFonts w:ascii="Times New Roman" w:hAnsi="Times New Roman" w:cs="Times New Roman"/>
            <w:sz w:val="24"/>
            <w:szCs w:val="24"/>
          </w:rPr>
          <w:delText>the reaction of the brain was mapped</w:delText>
        </w:r>
        <w:commentRangeEnd w:id="21"/>
        <w:r w:rsidR="00912922" w:rsidDel="002328E8">
          <w:rPr>
            <w:rStyle w:val="CommentReference"/>
          </w:rPr>
          <w:commentReference w:id="21"/>
        </w:r>
      </w:del>
      <w:r w:rsidR="00BE721B">
        <w:rPr>
          <w:rFonts w:ascii="Times New Roman" w:hAnsi="Times New Roman" w:cs="Times New Roman"/>
          <w:sz w:val="24"/>
          <w:szCs w:val="24"/>
        </w:rPr>
        <w:t xml:space="preserve">. Sixteen homosexual males, sixteen heterosexual males, and sixteen heterosexual women were presented with testosterone. </w:t>
      </w:r>
      <w:commentRangeStart w:id="25"/>
      <w:r w:rsidR="00BE721B">
        <w:rPr>
          <w:rFonts w:ascii="Times New Roman" w:hAnsi="Times New Roman" w:cs="Times New Roman"/>
          <w:sz w:val="24"/>
          <w:szCs w:val="24"/>
        </w:rPr>
        <w:t xml:space="preserve">The homosexual men and heterosexual women both responded strongly to the testosterone, while the heterosexual males displayed very little response (Lim). </w:t>
      </w:r>
      <w:commentRangeEnd w:id="25"/>
      <w:r w:rsidR="00912922">
        <w:rPr>
          <w:rStyle w:val="CommentReference"/>
        </w:rPr>
        <w:commentReference w:id="25"/>
      </w:r>
      <w:r w:rsidR="00BE721B">
        <w:rPr>
          <w:rFonts w:ascii="Times New Roman" w:hAnsi="Times New Roman" w:cs="Times New Roman"/>
          <w:sz w:val="24"/>
          <w:szCs w:val="24"/>
        </w:rPr>
        <w:t xml:space="preserve">Because pheromones cause sexual arousal, it is clear that this study further proves that homosexuality is biologically </w:t>
      </w:r>
      <w:r>
        <w:rPr>
          <w:rFonts w:ascii="Times New Roman" w:hAnsi="Times New Roman" w:cs="Times New Roman"/>
          <w:sz w:val="24"/>
          <w:szCs w:val="24"/>
        </w:rPr>
        <w:t>determined; the subjects could not possibly choose how to react to the chemical pheromone</w:t>
      </w:r>
      <w:r w:rsidR="00BE721B">
        <w:rPr>
          <w:rFonts w:ascii="Times New Roman" w:hAnsi="Times New Roman" w:cs="Times New Roman"/>
          <w:sz w:val="24"/>
          <w:szCs w:val="24"/>
        </w:rPr>
        <w:t xml:space="preserve">. </w:t>
      </w:r>
    </w:p>
    <w:p w:rsidR="00DE3DBF" w:rsidRDefault="00BE721B" w:rsidP="006C3A5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 xml:space="preserve">Homosexuals </w:t>
      </w:r>
      <w:r w:rsidR="00962E4E">
        <w:rPr>
          <w:rFonts w:ascii="Times New Roman" w:hAnsi="Times New Roman" w:cs="Times New Roman"/>
          <w:sz w:val="24"/>
          <w:szCs w:val="24"/>
        </w:rPr>
        <w:t>are upset and angered by</w:t>
      </w:r>
      <w:r>
        <w:rPr>
          <w:rFonts w:ascii="Times New Roman" w:hAnsi="Times New Roman" w:cs="Times New Roman"/>
          <w:sz w:val="24"/>
          <w:szCs w:val="24"/>
        </w:rPr>
        <w:t xml:space="preserve"> the accusations that </w:t>
      </w:r>
      <w:r w:rsidR="00DE3DBF">
        <w:rPr>
          <w:rFonts w:ascii="Times New Roman" w:hAnsi="Times New Roman" w:cs="Times New Roman"/>
          <w:sz w:val="24"/>
          <w:szCs w:val="24"/>
        </w:rPr>
        <w:t>these studies are inconclusive, as well as claims that</w:t>
      </w:r>
      <w:r>
        <w:rPr>
          <w:rFonts w:ascii="Times New Roman" w:hAnsi="Times New Roman" w:cs="Times New Roman"/>
          <w:sz w:val="24"/>
          <w:szCs w:val="24"/>
        </w:rPr>
        <w:t xml:space="preserve"> their sexual orientation is a choice. Kevin Nelson is an eighteen-year-old openly homosexual male who is a senior at Corry High School. </w:t>
      </w:r>
      <w:r w:rsidR="007F0B1B">
        <w:rPr>
          <w:rFonts w:ascii="Times New Roman" w:hAnsi="Times New Roman" w:cs="Times New Roman"/>
          <w:sz w:val="24"/>
          <w:szCs w:val="24"/>
        </w:rPr>
        <w:t xml:space="preserve">Kevin came out to his family and friends at the age of fifteen while in eighth grade. </w:t>
      </w:r>
      <w:commentRangeStart w:id="26"/>
      <w:r w:rsidR="007F0B1B">
        <w:rPr>
          <w:rFonts w:ascii="Times New Roman" w:hAnsi="Times New Roman" w:cs="Times New Roman"/>
          <w:sz w:val="24"/>
          <w:szCs w:val="24"/>
        </w:rPr>
        <w:t>W</w:t>
      </w:r>
      <w:r w:rsidR="00DE3DBF">
        <w:rPr>
          <w:rFonts w:ascii="Times New Roman" w:hAnsi="Times New Roman" w:cs="Times New Roman"/>
          <w:sz w:val="24"/>
          <w:szCs w:val="24"/>
        </w:rPr>
        <w:t xml:space="preserve">hen asked whether he viewed </w:t>
      </w:r>
      <w:r w:rsidR="007F0B1B">
        <w:rPr>
          <w:rFonts w:ascii="Times New Roman" w:hAnsi="Times New Roman" w:cs="Times New Roman"/>
          <w:sz w:val="24"/>
          <w:szCs w:val="24"/>
        </w:rPr>
        <w:t>homosexuality was a choice or</w:t>
      </w:r>
      <w:r w:rsidR="00DE3DBF">
        <w:rPr>
          <w:rFonts w:ascii="Times New Roman" w:hAnsi="Times New Roman" w:cs="Times New Roman"/>
          <w:sz w:val="24"/>
          <w:szCs w:val="24"/>
        </w:rPr>
        <w:t xml:space="preserve"> a</w:t>
      </w:r>
      <w:r w:rsidR="007F0B1B">
        <w:rPr>
          <w:rFonts w:ascii="Times New Roman" w:hAnsi="Times New Roman" w:cs="Times New Roman"/>
          <w:sz w:val="24"/>
          <w:szCs w:val="24"/>
        </w:rPr>
        <w:t xml:space="preserve"> biologically determined</w:t>
      </w:r>
      <w:r w:rsidR="00DE3DBF">
        <w:rPr>
          <w:rFonts w:ascii="Times New Roman" w:hAnsi="Times New Roman" w:cs="Times New Roman"/>
          <w:sz w:val="24"/>
          <w:szCs w:val="24"/>
        </w:rPr>
        <w:t xml:space="preserve"> phenomenon</w:t>
      </w:r>
      <w:r w:rsidR="007F0B1B">
        <w:rPr>
          <w:rFonts w:ascii="Times New Roman" w:hAnsi="Times New Roman" w:cs="Times New Roman"/>
          <w:sz w:val="24"/>
          <w:szCs w:val="24"/>
        </w:rPr>
        <w:t xml:space="preserve">, Nelson said, “I definitely think </w:t>
      </w:r>
      <w:r w:rsidR="00DE3DBF">
        <w:rPr>
          <w:rFonts w:ascii="Times New Roman" w:hAnsi="Times New Roman" w:cs="Times New Roman"/>
          <w:sz w:val="24"/>
          <w:szCs w:val="24"/>
        </w:rPr>
        <w:t>it is biological</w:t>
      </w:r>
      <w:r w:rsidR="007F0B1B">
        <w:rPr>
          <w:rFonts w:ascii="Times New Roman" w:hAnsi="Times New Roman" w:cs="Times New Roman"/>
          <w:sz w:val="24"/>
          <w:szCs w:val="24"/>
        </w:rPr>
        <w:t xml:space="preserve">. You are born gay. You don’t choose to be this way. I don’t know any homosexual who chooses to be gay just so he or she can go through all the harassment and grief from other people. You don’t choose to be tormented, just </w:t>
      </w:r>
      <w:r w:rsidR="00962E4E">
        <w:rPr>
          <w:rFonts w:ascii="Times New Roman" w:hAnsi="Times New Roman" w:cs="Times New Roman"/>
          <w:sz w:val="24"/>
          <w:szCs w:val="24"/>
        </w:rPr>
        <w:t>like you don’t choose to be gay” (Nelson). Many homosexuals</w:t>
      </w:r>
      <w:r w:rsidR="007F0B1B">
        <w:rPr>
          <w:rFonts w:ascii="Times New Roman" w:hAnsi="Times New Roman" w:cs="Times New Roman"/>
          <w:sz w:val="24"/>
          <w:szCs w:val="24"/>
        </w:rPr>
        <w:t xml:space="preserve"> firmly </w:t>
      </w:r>
      <w:r w:rsidR="00962E4E">
        <w:rPr>
          <w:rFonts w:ascii="Times New Roman" w:hAnsi="Times New Roman" w:cs="Times New Roman"/>
          <w:sz w:val="24"/>
          <w:szCs w:val="24"/>
        </w:rPr>
        <w:t>believe</w:t>
      </w:r>
      <w:r w:rsidR="007F0B1B">
        <w:rPr>
          <w:rFonts w:ascii="Times New Roman" w:hAnsi="Times New Roman" w:cs="Times New Roman"/>
          <w:sz w:val="24"/>
          <w:szCs w:val="24"/>
        </w:rPr>
        <w:t xml:space="preserve"> that their lifestyle is as Kevi</w:t>
      </w:r>
      <w:r w:rsidR="00962E4E">
        <w:rPr>
          <w:rFonts w:ascii="Times New Roman" w:hAnsi="Times New Roman" w:cs="Times New Roman"/>
          <w:sz w:val="24"/>
          <w:szCs w:val="24"/>
        </w:rPr>
        <w:t>n says “the hand you were dealt</w:t>
      </w:r>
      <w:r w:rsidR="007F0B1B">
        <w:rPr>
          <w:rFonts w:ascii="Times New Roman" w:hAnsi="Times New Roman" w:cs="Times New Roman"/>
          <w:sz w:val="24"/>
          <w:szCs w:val="24"/>
        </w:rPr>
        <w:t xml:space="preserve">” (Nelson). </w:t>
      </w:r>
      <w:r w:rsidR="00DE3DBF">
        <w:rPr>
          <w:rFonts w:ascii="Times New Roman" w:hAnsi="Times New Roman" w:cs="Times New Roman"/>
          <w:sz w:val="24"/>
          <w:szCs w:val="24"/>
        </w:rPr>
        <w:t xml:space="preserve">Kevin </w:t>
      </w:r>
      <w:r w:rsidR="00962E4E">
        <w:rPr>
          <w:rFonts w:ascii="Times New Roman" w:hAnsi="Times New Roman" w:cs="Times New Roman"/>
          <w:sz w:val="24"/>
          <w:szCs w:val="24"/>
        </w:rPr>
        <w:t>said</w:t>
      </w:r>
      <w:r w:rsidR="00DE3DBF">
        <w:rPr>
          <w:rFonts w:ascii="Times New Roman" w:hAnsi="Times New Roman" w:cs="Times New Roman"/>
          <w:sz w:val="24"/>
          <w:szCs w:val="24"/>
        </w:rPr>
        <w:t xml:space="preserve"> that when he came out he was treated like a freak, like some </w:t>
      </w:r>
      <w:r w:rsidR="00DE3DBF">
        <w:rPr>
          <w:rFonts w:ascii="Times New Roman" w:hAnsi="Times New Roman" w:cs="Times New Roman"/>
          <w:sz w:val="24"/>
          <w:szCs w:val="24"/>
        </w:rPr>
        <w:lastRenderedPageBreak/>
        <w:t>changed person (Nelson). Many homosexual individuals share this experience. Why would an individual choose to subject themselves to torment?</w:t>
      </w:r>
      <w:commentRangeEnd w:id="26"/>
      <w:r w:rsidR="00912922">
        <w:rPr>
          <w:rStyle w:val="CommentReference"/>
        </w:rPr>
        <w:commentReference w:id="26"/>
      </w:r>
    </w:p>
    <w:p w:rsidR="007F0B1B" w:rsidRDefault="007F0B1B" w:rsidP="006C3A55">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The question</w:t>
      </w:r>
      <w:r w:rsidR="00DE3DBF">
        <w:rPr>
          <w:rFonts w:ascii="Times New Roman" w:hAnsi="Times New Roman" w:cs="Times New Roman"/>
          <w:sz w:val="24"/>
          <w:szCs w:val="24"/>
        </w:rPr>
        <w:t xml:space="preserve"> remains, if scientific data, as well as </w:t>
      </w:r>
      <w:r>
        <w:rPr>
          <w:rFonts w:ascii="Times New Roman" w:hAnsi="Times New Roman" w:cs="Times New Roman"/>
          <w:sz w:val="24"/>
          <w:szCs w:val="24"/>
        </w:rPr>
        <w:t xml:space="preserve">homosexuals themselves both point to biological factors as a reason for sexual orientation, then how did the myth that sexuality is a choice come to be? I believe </w:t>
      </w:r>
      <w:r w:rsidR="00962E4E">
        <w:rPr>
          <w:rFonts w:ascii="Times New Roman" w:hAnsi="Times New Roman" w:cs="Times New Roman"/>
          <w:sz w:val="24"/>
          <w:szCs w:val="24"/>
        </w:rPr>
        <w:t>it is possible that this</w:t>
      </w:r>
      <w:r>
        <w:rPr>
          <w:rFonts w:ascii="Times New Roman" w:hAnsi="Times New Roman" w:cs="Times New Roman"/>
          <w:sz w:val="24"/>
          <w:szCs w:val="24"/>
        </w:rPr>
        <w:t xml:space="preserve"> </w:t>
      </w:r>
      <w:r w:rsidR="00952C24">
        <w:rPr>
          <w:rFonts w:ascii="Times New Roman" w:hAnsi="Times New Roman" w:cs="Times New Roman"/>
          <w:sz w:val="24"/>
          <w:szCs w:val="24"/>
        </w:rPr>
        <w:t>myth was started by people who disapprove of homosexuality, namely specific church and religious organizations. These people believe that ho</w:t>
      </w:r>
      <w:r w:rsidR="00DE3DBF">
        <w:rPr>
          <w:rFonts w:ascii="Times New Roman" w:hAnsi="Times New Roman" w:cs="Times New Roman"/>
          <w:sz w:val="24"/>
          <w:szCs w:val="24"/>
        </w:rPr>
        <w:t>mosexuality is morally wrong. In the minds of individuals against homosexuality if</w:t>
      </w:r>
      <w:r w:rsidR="00962E4E">
        <w:rPr>
          <w:rFonts w:ascii="Times New Roman" w:hAnsi="Times New Roman" w:cs="Times New Roman"/>
          <w:sz w:val="24"/>
          <w:szCs w:val="24"/>
        </w:rPr>
        <w:t xml:space="preserve"> people choose to be homosexual</w:t>
      </w:r>
      <w:r w:rsidR="00952C24">
        <w:rPr>
          <w:rFonts w:ascii="Times New Roman" w:hAnsi="Times New Roman" w:cs="Times New Roman"/>
          <w:sz w:val="24"/>
          <w:szCs w:val="24"/>
        </w:rPr>
        <w:t xml:space="preserve"> then they can choose to be heterosexual. If this phenomenon is the case, then people wh</w:t>
      </w:r>
      <w:r w:rsidR="00962E4E">
        <w:rPr>
          <w:rFonts w:ascii="Times New Roman" w:hAnsi="Times New Roman" w:cs="Times New Roman"/>
          <w:sz w:val="24"/>
          <w:szCs w:val="24"/>
        </w:rPr>
        <w:t>o condemn</w:t>
      </w:r>
      <w:r w:rsidR="00952C24">
        <w:rPr>
          <w:rFonts w:ascii="Times New Roman" w:hAnsi="Times New Roman" w:cs="Times New Roman"/>
          <w:sz w:val="24"/>
          <w:szCs w:val="24"/>
        </w:rPr>
        <w:t xml:space="preserve"> homosexuality would benefit</w:t>
      </w:r>
      <w:r w:rsidR="00962E4E">
        <w:rPr>
          <w:rFonts w:ascii="Times New Roman" w:hAnsi="Times New Roman" w:cs="Times New Roman"/>
          <w:sz w:val="24"/>
          <w:szCs w:val="24"/>
        </w:rPr>
        <w:t>,</w:t>
      </w:r>
      <w:r w:rsidR="00952C24">
        <w:rPr>
          <w:rFonts w:ascii="Times New Roman" w:hAnsi="Times New Roman" w:cs="Times New Roman"/>
          <w:sz w:val="24"/>
          <w:szCs w:val="24"/>
        </w:rPr>
        <w:t xml:space="preserve"> because they could change the people who they criticize, homosexuals. </w:t>
      </w:r>
    </w:p>
    <w:p w:rsidR="006C3A55" w:rsidRDefault="00952C24" w:rsidP="00952C24">
      <w:pPr>
        <w:pStyle w:val="NoSpacing"/>
        <w:spacing w:line="480" w:lineRule="auto"/>
        <w:rPr>
          <w:rFonts w:ascii="Times New Roman" w:hAnsi="Times New Roman" w:cs="Times New Roman"/>
          <w:sz w:val="24"/>
          <w:szCs w:val="24"/>
        </w:rPr>
      </w:pPr>
      <w:r>
        <w:rPr>
          <w:rFonts w:ascii="Times New Roman" w:hAnsi="Times New Roman" w:cs="Times New Roman"/>
          <w:sz w:val="24"/>
          <w:szCs w:val="24"/>
        </w:rPr>
        <w:tab/>
        <w:t>Based on overwhelming scientific data, combined with the thought</w:t>
      </w:r>
      <w:r w:rsidR="00DE3DBF">
        <w:rPr>
          <w:rFonts w:ascii="Times New Roman" w:hAnsi="Times New Roman" w:cs="Times New Roman"/>
          <w:sz w:val="24"/>
          <w:szCs w:val="24"/>
        </w:rPr>
        <w:t>s</w:t>
      </w:r>
      <w:r>
        <w:rPr>
          <w:rFonts w:ascii="Times New Roman" w:hAnsi="Times New Roman" w:cs="Times New Roman"/>
          <w:sz w:val="24"/>
          <w:szCs w:val="24"/>
        </w:rPr>
        <w:t xml:space="preserve"> and beliefs of homosexuals, sexual orientation is clearly not a choice. Sexual orientation, however, does not have one genetic or biological cause. Sexual orientation can be created by a number or biological and genetic factors, or by just one. </w:t>
      </w:r>
      <w:commentRangeStart w:id="27"/>
      <w:del w:id="28" w:author="Owner" w:date="2009-05-25T13:49:00Z">
        <w:r w:rsidDel="002328E8">
          <w:rPr>
            <w:rFonts w:ascii="Times New Roman" w:hAnsi="Times New Roman" w:cs="Times New Roman"/>
            <w:sz w:val="24"/>
            <w:szCs w:val="24"/>
          </w:rPr>
          <w:delText>The APA agrees with the above statement</w:delText>
        </w:r>
        <w:r w:rsidR="00A75A9D" w:rsidDel="002328E8">
          <w:rPr>
            <w:rFonts w:ascii="Times New Roman" w:hAnsi="Times New Roman" w:cs="Times New Roman"/>
            <w:sz w:val="24"/>
            <w:szCs w:val="24"/>
          </w:rPr>
          <w:delText xml:space="preserve"> (Is Homosexuality a Choice?)</w:delText>
        </w:r>
        <w:r w:rsidR="00DE3DBF" w:rsidDel="002328E8">
          <w:rPr>
            <w:rFonts w:ascii="Times New Roman" w:hAnsi="Times New Roman" w:cs="Times New Roman"/>
            <w:sz w:val="24"/>
            <w:szCs w:val="24"/>
          </w:rPr>
          <w:delText xml:space="preserve">. </w:delText>
        </w:r>
        <w:commentRangeEnd w:id="27"/>
        <w:r w:rsidR="00912922" w:rsidDel="002328E8">
          <w:rPr>
            <w:rStyle w:val="CommentReference"/>
          </w:rPr>
          <w:commentReference w:id="27"/>
        </w:r>
      </w:del>
      <w:r w:rsidR="00DE3DBF">
        <w:rPr>
          <w:rFonts w:ascii="Times New Roman" w:hAnsi="Times New Roman" w:cs="Times New Roman"/>
          <w:sz w:val="24"/>
          <w:szCs w:val="24"/>
        </w:rPr>
        <w:t>One thing</w:t>
      </w:r>
      <w:r>
        <w:rPr>
          <w:rFonts w:ascii="Times New Roman" w:hAnsi="Times New Roman" w:cs="Times New Roman"/>
          <w:sz w:val="24"/>
          <w:szCs w:val="24"/>
        </w:rPr>
        <w:t xml:space="preserve"> is clear though, homosexuals do not choose their sexual orientation. Why would anyone subject themselves to the torment and internal anguish that Kevin, like many other homosexuals, experience when they became open about their sexual orientation? No human being would choose</w:t>
      </w:r>
      <w:r w:rsidR="00DE3DBF">
        <w:rPr>
          <w:rFonts w:ascii="Times New Roman" w:hAnsi="Times New Roman" w:cs="Times New Roman"/>
          <w:sz w:val="24"/>
          <w:szCs w:val="24"/>
        </w:rPr>
        <w:t xml:space="preserve"> to subject themselves to that.</w:t>
      </w:r>
    </w:p>
    <w:p w:rsidR="00ED34A4" w:rsidRDefault="00ED34A4" w:rsidP="00952C24">
      <w:pPr>
        <w:pStyle w:val="NoSpacing"/>
        <w:spacing w:line="480" w:lineRule="auto"/>
        <w:rPr>
          <w:rFonts w:ascii="Times New Roman" w:hAnsi="Times New Roman" w:cs="Times New Roman"/>
          <w:sz w:val="24"/>
          <w:szCs w:val="24"/>
        </w:rPr>
      </w:pPr>
    </w:p>
    <w:p w:rsidR="00ED34A4" w:rsidRDefault="00ED34A4" w:rsidP="00952C24">
      <w:pPr>
        <w:pStyle w:val="NoSpacing"/>
        <w:spacing w:line="480" w:lineRule="auto"/>
        <w:rPr>
          <w:rFonts w:ascii="Times New Roman" w:hAnsi="Times New Roman" w:cs="Times New Roman"/>
          <w:sz w:val="24"/>
          <w:szCs w:val="24"/>
        </w:rPr>
      </w:pPr>
    </w:p>
    <w:p w:rsidR="00ED34A4" w:rsidRDefault="00ED34A4" w:rsidP="00952C24">
      <w:pPr>
        <w:pStyle w:val="NoSpacing"/>
        <w:spacing w:line="480" w:lineRule="auto"/>
        <w:rPr>
          <w:rFonts w:ascii="Times New Roman" w:hAnsi="Times New Roman" w:cs="Times New Roman"/>
          <w:sz w:val="24"/>
          <w:szCs w:val="24"/>
        </w:rPr>
      </w:pPr>
    </w:p>
    <w:p w:rsidR="00ED34A4" w:rsidRDefault="00ED34A4" w:rsidP="00952C24">
      <w:pPr>
        <w:pStyle w:val="NoSpacing"/>
        <w:spacing w:line="480" w:lineRule="auto"/>
        <w:rPr>
          <w:rFonts w:ascii="Times New Roman" w:hAnsi="Times New Roman" w:cs="Times New Roman"/>
          <w:sz w:val="24"/>
          <w:szCs w:val="24"/>
        </w:rPr>
      </w:pPr>
    </w:p>
    <w:p w:rsidR="00ED34A4" w:rsidRDefault="00ED34A4" w:rsidP="00952C24">
      <w:pPr>
        <w:pStyle w:val="NoSpacing"/>
        <w:spacing w:line="480" w:lineRule="auto"/>
        <w:rPr>
          <w:rFonts w:ascii="Times New Roman" w:hAnsi="Times New Roman" w:cs="Times New Roman"/>
          <w:sz w:val="24"/>
          <w:szCs w:val="24"/>
        </w:rPr>
      </w:pPr>
    </w:p>
    <w:p w:rsidR="00ED34A4" w:rsidRDefault="00ED34A4" w:rsidP="00952C24">
      <w:pPr>
        <w:pStyle w:val="NoSpacing"/>
        <w:spacing w:line="480" w:lineRule="auto"/>
        <w:rPr>
          <w:rFonts w:ascii="Times New Roman" w:hAnsi="Times New Roman" w:cs="Times New Roman"/>
          <w:sz w:val="24"/>
          <w:szCs w:val="24"/>
        </w:rPr>
      </w:pPr>
    </w:p>
    <w:p w:rsidR="00ED34A4" w:rsidRDefault="00ED34A4" w:rsidP="00952C24">
      <w:pPr>
        <w:pStyle w:val="NoSpacing"/>
        <w:spacing w:line="480" w:lineRule="auto"/>
        <w:rPr>
          <w:rFonts w:ascii="Times New Roman" w:hAnsi="Times New Roman" w:cs="Times New Roman"/>
          <w:sz w:val="24"/>
          <w:szCs w:val="24"/>
        </w:rPr>
      </w:pPr>
    </w:p>
    <w:p w:rsidR="00ED34A4" w:rsidRDefault="00ED34A4" w:rsidP="00952C24">
      <w:pPr>
        <w:pStyle w:val="NoSpacing"/>
        <w:spacing w:line="480" w:lineRule="auto"/>
        <w:rPr>
          <w:rFonts w:ascii="Times New Roman" w:hAnsi="Times New Roman" w:cs="Times New Roman"/>
          <w:sz w:val="24"/>
          <w:szCs w:val="24"/>
        </w:rPr>
      </w:pPr>
    </w:p>
    <w:p w:rsidR="00ED34A4" w:rsidRDefault="00ED34A4" w:rsidP="00952C24">
      <w:pPr>
        <w:pStyle w:val="NoSpacing"/>
        <w:spacing w:line="480" w:lineRule="auto"/>
        <w:rPr>
          <w:rFonts w:ascii="Times New Roman" w:hAnsi="Times New Roman" w:cs="Times New Roman"/>
          <w:sz w:val="24"/>
          <w:szCs w:val="24"/>
        </w:rPr>
      </w:pPr>
    </w:p>
    <w:p w:rsidR="00ED34A4" w:rsidRDefault="00ED34A4" w:rsidP="00ED34A4">
      <w:pPr>
        <w:pStyle w:val="NoSpacing"/>
        <w:spacing w:line="480" w:lineRule="auto"/>
        <w:jc w:val="center"/>
        <w:rPr>
          <w:rFonts w:ascii="Times New Roman" w:hAnsi="Times New Roman" w:cs="Times New Roman"/>
          <w:sz w:val="24"/>
          <w:szCs w:val="24"/>
        </w:rPr>
      </w:pPr>
      <w:r>
        <w:rPr>
          <w:rFonts w:ascii="Times New Roman" w:hAnsi="Times New Roman" w:cs="Times New Roman"/>
          <w:sz w:val="24"/>
          <w:szCs w:val="24"/>
        </w:rPr>
        <w:t xml:space="preserve">Works Cited </w:t>
      </w:r>
    </w:p>
    <w:p w:rsidR="00ED34A4" w:rsidRPr="002D62E0" w:rsidRDefault="00ED34A4" w:rsidP="00ED34A4">
      <w:pPr>
        <w:pStyle w:val="NoSpacing"/>
        <w:spacing w:line="480" w:lineRule="auto"/>
        <w:rPr>
          <w:rStyle w:val="Hyperlink"/>
          <w:rFonts w:ascii="Times New Roman" w:hAnsi="Times New Roman" w:cs="Times New Roman"/>
          <w:sz w:val="24"/>
        </w:rPr>
      </w:pPr>
      <w:commentRangeStart w:id="29"/>
      <w:r w:rsidRPr="00737BD3">
        <w:rPr>
          <w:rFonts w:ascii="Times New Roman" w:hAnsi="Times New Roman" w:cs="Times New Roman"/>
          <w:sz w:val="24"/>
        </w:rPr>
        <w:t xml:space="preserve">Belge, Kathy. "What Causes Homosexuality?." </w:t>
      </w:r>
      <w:r w:rsidRPr="00737BD3">
        <w:rPr>
          <w:rFonts w:ascii="Times New Roman" w:hAnsi="Times New Roman" w:cs="Times New Roman"/>
          <w:sz w:val="24"/>
          <w:u w:val="single"/>
        </w:rPr>
        <w:t>About.com</w:t>
      </w:r>
      <w:r w:rsidRPr="00737BD3">
        <w:rPr>
          <w:rFonts w:ascii="Times New Roman" w:hAnsi="Times New Roman" w:cs="Times New Roman"/>
          <w:sz w:val="24"/>
        </w:rPr>
        <w:t>. 19 Apr. 2009 &lt;</w:t>
      </w:r>
      <w:r w:rsidR="00073489">
        <w:rPr>
          <w:rFonts w:ascii="Times New Roman" w:hAnsi="Times New Roman" w:cs="Times New Roman"/>
          <w:sz w:val="24"/>
        </w:rPr>
        <w:fldChar w:fldCharType="begin"/>
      </w:r>
      <w:r>
        <w:rPr>
          <w:rFonts w:ascii="Times New Roman" w:hAnsi="Times New Roman" w:cs="Times New Roman"/>
          <w:sz w:val="24"/>
        </w:rPr>
        <w:instrText xml:space="preserve"> HYPERLINK "http://www.diigo.com/05l5m" </w:instrText>
      </w:r>
      <w:r w:rsidR="00073489">
        <w:rPr>
          <w:rFonts w:ascii="Times New Roman" w:hAnsi="Times New Roman" w:cs="Times New Roman"/>
          <w:sz w:val="24"/>
        </w:rPr>
        <w:fldChar w:fldCharType="separate"/>
      </w:r>
      <w:r w:rsidRPr="002D62E0">
        <w:rPr>
          <w:rStyle w:val="Hyperlink"/>
          <w:rFonts w:ascii="Times New Roman" w:hAnsi="Times New Roman" w:cs="Times New Roman"/>
          <w:sz w:val="24"/>
        </w:rPr>
        <w:t xml:space="preserve">http://lesbianlife. </w:t>
      </w:r>
    </w:p>
    <w:p w:rsidR="00ED34A4" w:rsidRDefault="00ED34A4" w:rsidP="00ED34A4">
      <w:pPr>
        <w:pStyle w:val="NoSpacing"/>
        <w:spacing w:line="480" w:lineRule="auto"/>
        <w:ind w:firstLine="720"/>
        <w:rPr>
          <w:rFonts w:ascii="Times New Roman" w:hAnsi="Times New Roman" w:cs="Times New Roman"/>
          <w:sz w:val="24"/>
        </w:rPr>
      </w:pPr>
      <w:r w:rsidRPr="002D62E0">
        <w:rPr>
          <w:rStyle w:val="Hyperlink"/>
          <w:rFonts w:ascii="Times New Roman" w:hAnsi="Times New Roman" w:cs="Times New Roman"/>
          <w:sz w:val="24"/>
        </w:rPr>
        <w:t>about.com/od/comingoutadvice/a/Causes.htm</w:t>
      </w:r>
      <w:r w:rsidR="00073489">
        <w:rPr>
          <w:rFonts w:ascii="Times New Roman" w:hAnsi="Times New Roman" w:cs="Times New Roman"/>
          <w:sz w:val="24"/>
        </w:rPr>
        <w:fldChar w:fldCharType="end"/>
      </w:r>
      <w:r w:rsidRPr="00737BD3">
        <w:rPr>
          <w:rFonts w:ascii="Times New Roman" w:hAnsi="Times New Roman" w:cs="Times New Roman"/>
          <w:sz w:val="24"/>
        </w:rPr>
        <w:t>&gt;.</w:t>
      </w:r>
    </w:p>
    <w:commentRangeEnd w:id="29"/>
    <w:p w:rsidR="00ED34A4" w:rsidRDefault="00FC2AA5" w:rsidP="00ED34A4">
      <w:pPr>
        <w:pStyle w:val="NoSpacing"/>
        <w:spacing w:line="480" w:lineRule="auto"/>
        <w:rPr>
          <w:rFonts w:ascii="Times New Roman" w:hAnsi="Times New Roman" w:cs="Times New Roman"/>
          <w:sz w:val="24"/>
        </w:rPr>
      </w:pPr>
      <w:r>
        <w:rPr>
          <w:rStyle w:val="CommentReference"/>
        </w:rPr>
        <w:commentReference w:id="29"/>
      </w:r>
      <w:r w:rsidR="00ED34A4" w:rsidRPr="00737BD3">
        <w:rPr>
          <w:rFonts w:ascii="Times New Roman" w:hAnsi="Times New Roman" w:cs="Times New Roman"/>
          <w:sz w:val="24"/>
        </w:rPr>
        <w:t xml:space="preserve">Blocklandt, Seven, Steve Horvath, Eric Vilian, and Dean H. Hammer. "Extreme skewing of X </w:t>
      </w:r>
    </w:p>
    <w:p w:rsidR="00ED34A4" w:rsidRPr="00737BD3" w:rsidRDefault="00ED34A4" w:rsidP="00ED34A4">
      <w:pPr>
        <w:pStyle w:val="NoSpacing"/>
        <w:spacing w:line="480" w:lineRule="auto"/>
        <w:ind w:left="720"/>
        <w:rPr>
          <w:rFonts w:ascii="Times New Roman" w:hAnsi="Times New Roman" w:cs="Times New Roman"/>
          <w:sz w:val="28"/>
        </w:rPr>
      </w:pPr>
      <w:r w:rsidRPr="00737BD3">
        <w:rPr>
          <w:rFonts w:ascii="Times New Roman" w:hAnsi="Times New Roman" w:cs="Times New Roman"/>
          <w:sz w:val="24"/>
        </w:rPr>
        <w:t>chromosome inactivation in mothers of homosexual men." 2006. University of California. 19 Apr. 2009 &lt;http://repositories.cdlib.org/cgi/viewcontent.cgi?article=3916</w:t>
      </w:r>
      <w:r>
        <w:rPr>
          <w:rFonts w:ascii="Times New Roman" w:hAnsi="Times New Roman" w:cs="Times New Roman"/>
          <w:sz w:val="24"/>
        </w:rPr>
        <w:t xml:space="preserve"> </w:t>
      </w:r>
      <w:r w:rsidRPr="00737BD3">
        <w:rPr>
          <w:rFonts w:ascii="Times New Roman" w:hAnsi="Times New Roman" w:cs="Times New Roman"/>
          <w:sz w:val="24"/>
        </w:rPr>
        <w:t>&amp;context=postprints&gt;.</w:t>
      </w:r>
    </w:p>
    <w:p w:rsidR="00ED34A4" w:rsidRPr="00651299" w:rsidRDefault="00ED34A4" w:rsidP="00ED34A4">
      <w:pPr>
        <w:pStyle w:val="NoSpacing"/>
        <w:spacing w:line="480" w:lineRule="auto"/>
        <w:rPr>
          <w:rStyle w:val="Hyperlink"/>
          <w:rFonts w:ascii="Times New Roman" w:hAnsi="Times New Roman" w:cs="Times New Roman"/>
          <w:sz w:val="24"/>
        </w:rPr>
      </w:pPr>
      <w:r w:rsidRPr="00737BD3">
        <w:rPr>
          <w:rFonts w:ascii="Times New Roman" w:hAnsi="Times New Roman" w:cs="Times New Roman"/>
          <w:sz w:val="24"/>
        </w:rPr>
        <w:t xml:space="preserve">"Is Homosexuality a Choice?." </w:t>
      </w:r>
      <w:r w:rsidRPr="00737BD3">
        <w:rPr>
          <w:rFonts w:ascii="Times New Roman" w:hAnsi="Times New Roman" w:cs="Times New Roman"/>
          <w:sz w:val="24"/>
          <w:u w:val="single"/>
        </w:rPr>
        <w:t>Suite 101</w:t>
      </w:r>
      <w:r w:rsidRPr="00737BD3">
        <w:rPr>
          <w:rFonts w:ascii="Times New Roman" w:hAnsi="Times New Roman" w:cs="Times New Roman"/>
          <w:sz w:val="24"/>
        </w:rPr>
        <w:t>. 1 Mar.. 19 Apr. 2009 &lt;</w:t>
      </w:r>
      <w:r w:rsidR="00073489">
        <w:rPr>
          <w:rFonts w:ascii="Times New Roman" w:hAnsi="Times New Roman" w:cs="Times New Roman"/>
          <w:sz w:val="24"/>
        </w:rPr>
        <w:fldChar w:fldCharType="begin"/>
      </w:r>
      <w:r>
        <w:rPr>
          <w:rFonts w:ascii="Times New Roman" w:hAnsi="Times New Roman" w:cs="Times New Roman"/>
          <w:sz w:val="24"/>
        </w:rPr>
        <w:instrText xml:space="preserve"> HYPERLINK "http://www.diigo.com/05l5s" </w:instrText>
      </w:r>
      <w:r w:rsidR="00073489">
        <w:rPr>
          <w:rFonts w:ascii="Times New Roman" w:hAnsi="Times New Roman" w:cs="Times New Roman"/>
          <w:sz w:val="24"/>
        </w:rPr>
        <w:fldChar w:fldCharType="separate"/>
      </w:r>
      <w:r w:rsidRPr="00651299">
        <w:rPr>
          <w:rStyle w:val="Hyperlink"/>
          <w:rFonts w:ascii="Times New Roman" w:hAnsi="Times New Roman" w:cs="Times New Roman"/>
          <w:sz w:val="24"/>
        </w:rPr>
        <w:t xml:space="preserve">http://www.suite101.com/ </w:t>
      </w:r>
    </w:p>
    <w:p w:rsidR="00ED34A4" w:rsidRDefault="00ED34A4" w:rsidP="00ED34A4">
      <w:pPr>
        <w:pStyle w:val="NoSpacing"/>
        <w:spacing w:line="480" w:lineRule="auto"/>
        <w:ind w:firstLine="720"/>
        <w:rPr>
          <w:rFonts w:ascii="Times New Roman" w:hAnsi="Times New Roman" w:cs="Times New Roman"/>
          <w:sz w:val="24"/>
        </w:rPr>
      </w:pPr>
      <w:r w:rsidRPr="00651299">
        <w:rPr>
          <w:rStyle w:val="Hyperlink"/>
          <w:rFonts w:ascii="Times New Roman" w:hAnsi="Times New Roman" w:cs="Times New Roman"/>
          <w:sz w:val="24"/>
        </w:rPr>
        <w:t>article.cfm/glbt_issues_life/59951</w:t>
      </w:r>
      <w:r w:rsidR="00073489">
        <w:rPr>
          <w:rFonts w:ascii="Times New Roman" w:hAnsi="Times New Roman" w:cs="Times New Roman"/>
          <w:sz w:val="24"/>
        </w:rPr>
        <w:fldChar w:fldCharType="end"/>
      </w:r>
      <w:r w:rsidRPr="00737BD3">
        <w:rPr>
          <w:rFonts w:ascii="Times New Roman" w:hAnsi="Times New Roman" w:cs="Times New Roman"/>
          <w:sz w:val="24"/>
        </w:rPr>
        <w:t>&gt;.</w:t>
      </w:r>
    </w:p>
    <w:p w:rsidR="00ED34A4" w:rsidRDefault="00ED34A4" w:rsidP="00ED34A4">
      <w:pPr>
        <w:pStyle w:val="NoSpacing"/>
        <w:spacing w:line="480" w:lineRule="auto"/>
        <w:rPr>
          <w:rFonts w:ascii="Times New Roman" w:hAnsi="Times New Roman" w:cs="Times New Roman"/>
          <w:sz w:val="24"/>
          <w:szCs w:val="24"/>
        </w:rPr>
      </w:pPr>
      <w:r w:rsidRPr="00737BD3">
        <w:rPr>
          <w:rFonts w:ascii="Times New Roman" w:hAnsi="Times New Roman" w:cs="Times New Roman"/>
          <w:sz w:val="24"/>
          <w:szCs w:val="24"/>
        </w:rPr>
        <w:t xml:space="preserve">Lim, Jane R. "Homosexuals found to have 'different brain structure' in new study." </w:t>
      </w:r>
      <w:r w:rsidRPr="00737BD3">
        <w:rPr>
          <w:rFonts w:ascii="Times New Roman" w:hAnsi="Times New Roman" w:cs="Times New Roman"/>
          <w:sz w:val="24"/>
          <w:szCs w:val="24"/>
          <w:u w:val="single"/>
        </w:rPr>
        <w:t>Pink News</w:t>
      </w:r>
      <w:r w:rsidRPr="00737BD3">
        <w:rPr>
          <w:rFonts w:ascii="Times New Roman" w:hAnsi="Times New Roman" w:cs="Times New Roman"/>
          <w:sz w:val="24"/>
          <w:szCs w:val="24"/>
        </w:rPr>
        <w:t xml:space="preserve">. </w:t>
      </w:r>
    </w:p>
    <w:p w:rsidR="00ED34A4" w:rsidRDefault="00ED34A4" w:rsidP="00ED34A4">
      <w:pPr>
        <w:pStyle w:val="NoSpacing"/>
        <w:spacing w:line="480" w:lineRule="auto"/>
        <w:ind w:left="720"/>
        <w:rPr>
          <w:rFonts w:ascii="Times New Roman" w:hAnsi="Times New Roman" w:cs="Times New Roman"/>
          <w:sz w:val="24"/>
          <w:szCs w:val="24"/>
        </w:rPr>
      </w:pPr>
      <w:r w:rsidRPr="00737BD3">
        <w:rPr>
          <w:rFonts w:ascii="Times New Roman" w:hAnsi="Times New Roman" w:cs="Times New Roman"/>
          <w:sz w:val="24"/>
          <w:szCs w:val="24"/>
        </w:rPr>
        <w:t>16 June 2008. 19 Apr. 2009 &lt;</w:t>
      </w:r>
      <w:hyperlink r:id="rId7" w:history="1">
        <w:r w:rsidRPr="00651299">
          <w:rPr>
            <w:rStyle w:val="Hyperlink"/>
            <w:rFonts w:ascii="Times New Roman" w:hAnsi="Times New Roman" w:cs="Times New Roman"/>
            <w:sz w:val="24"/>
            <w:szCs w:val="24"/>
          </w:rPr>
          <w:t>http://www.pinknews.co.uk/news/articles/2005-798.html</w:t>
        </w:r>
      </w:hyperlink>
      <w:r w:rsidRPr="00737BD3">
        <w:rPr>
          <w:rFonts w:ascii="Times New Roman" w:hAnsi="Times New Roman" w:cs="Times New Roman"/>
          <w:sz w:val="24"/>
          <w:szCs w:val="24"/>
        </w:rPr>
        <w:t>&gt;.</w:t>
      </w:r>
    </w:p>
    <w:p w:rsidR="00ED34A4" w:rsidRPr="00737BD3" w:rsidRDefault="00ED34A4" w:rsidP="00ED34A4">
      <w:pPr>
        <w:pStyle w:val="NoSpacing"/>
        <w:spacing w:line="480" w:lineRule="auto"/>
        <w:rPr>
          <w:rFonts w:ascii="Times New Roman" w:hAnsi="Times New Roman" w:cs="Times New Roman"/>
          <w:sz w:val="24"/>
          <w:szCs w:val="24"/>
        </w:rPr>
      </w:pPr>
      <w:r w:rsidRPr="00737BD3">
        <w:rPr>
          <w:rFonts w:ascii="Times New Roman" w:hAnsi="Times New Roman" w:cs="Times New Roman"/>
          <w:sz w:val="24"/>
          <w:szCs w:val="24"/>
        </w:rPr>
        <w:t>Nelson, Kevin. Personal interview. 17 Apr. 2009.</w:t>
      </w:r>
    </w:p>
    <w:p w:rsidR="00ED34A4" w:rsidRPr="00651299" w:rsidRDefault="00ED34A4" w:rsidP="00ED34A4">
      <w:pPr>
        <w:pStyle w:val="NoSpacing"/>
        <w:spacing w:line="480" w:lineRule="auto"/>
        <w:rPr>
          <w:rStyle w:val="Hyperlink"/>
          <w:rFonts w:ascii="Times New Roman" w:hAnsi="Times New Roman" w:cs="Times New Roman"/>
          <w:sz w:val="24"/>
          <w:szCs w:val="24"/>
        </w:rPr>
      </w:pPr>
      <w:r w:rsidRPr="00737BD3">
        <w:rPr>
          <w:rFonts w:ascii="Times New Roman" w:hAnsi="Times New Roman" w:cs="Times New Roman"/>
          <w:sz w:val="24"/>
          <w:szCs w:val="24"/>
        </w:rPr>
        <w:t xml:space="preserve">"Sexuality." </w:t>
      </w:r>
      <w:r w:rsidRPr="00737BD3">
        <w:rPr>
          <w:rFonts w:ascii="Times New Roman" w:hAnsi="Times New Roman" w:cs="Times New Roman"/>
          <w:sz w:val="24"/>
          <w:szCs w:val="24"/>
          <w:u w:val="single"/>
        </w:rPr>
        <w:t>APA Online</w:t>
      </w:r>
      <w:r w:rsidRPr="00737BD3">
        <w:rPr>
          <w:rFonts w:ascii="Times New Roman" w:hAnsi="Times New Roman" w:cs="Times New Roman"/>
          <w:sz w:val="24"/>
          <w:szCs w:val="24"/>
        </w:rPr>
        <w:t>. American Psychological Association . 19 Apr. 2009 &lt;</w:t>
      </w:r>
      <w:r w:rsidR="00073489">
        <w:rPr>
          <w:rFonts w:ascii="Times New Roman" w:hAnsi="Times New Roman" w:cs="Times New Roman"/>
          <w:sz w:val="24"/>
          <w:szCs w:val="24"/>
        </w:rPr>
        <w:fldChar w:fldCharType="begin"/>
      </w:r>
      <w:r>
        <w:rPr>
          <w:rFonts w:ascii="Times New Roman" w:hAnsi="Times New Roman" w:cs="Times New Roman"/>
          <w:sz w:val="24"/>
          <w:szCs w:val="24"/>
        </w:rPr>
        <w:instrText xml:space="preserve"> HYPERLINK "http://www.diigo.com/05l61" </w:instrText>
      </w:r>
      <w:r w:rsidR="00073489">
        <w:rPr>
          <w:rFonts w:ascii="Times New Roman" w:hAnsi="Times New Roman" w:cs="Times New Roman"/>
          <w:sz w:val="24"/>
          <w:szCs w:val="24"/>
        </w:rPr>
        <w:fldChar w:fldCharType="separate"/>
      </w:r>
      <w:r w:rsidRPr="00651299">
        <w:rPr>
          <w:rStyle w:val="Hyperlink"/>
          <w:rFonts w:ascii="Times New Roman" w:hAnsi="Times New Roman" w:cs="Times New Roman"/>
          <w:sz w:val="24"/>
          <w:szCs w:val="24"/>
        </w:rPr>
        <w:t xml:space="preserve">http://www </w:t>
      </w:r>
    </w:p>
    <w:p w:rsidR="00ED34A4" w:rsidRPr="00737BD3" w:rsidRDefault="00ED34A4" w:rsidP="00ED34A4">
      <w:pPr>
        <w:pStyle w:val="NoSpacing"/>
        <w:spacing w:line="480" w:lineRule="auto"/>
        <w:ind w:firstLine="720"/>
        <w:rPr>
          <w:rFonts w:ascii="Times New Roman" w:hAnsi="Times New Roman" w:cs="Times New Roman"/>
          <w:sz w:val="24"/>
          <w:szCs w:val="24"/>
        </w:rPr>
      </w:pPr>
      <w:r w:rsidRPr="00651299">
        <w:rPr>
          <w:rStyle w:val="Hyperlink"/>
          <w:rFonts w:ascii="Times New Roman" w:hAnsi="Times New Roman" w:cs="Times New Roman"/>
          <w:sz w:val="24"/>
          <w:szCs w:val="24"/>
        </w:rPr>
        <w:t>.apa.org/topics/sorientation.html#whatcauses</w:t>
      </w:r>
      <w:r w:rsidR="00073489">
        <w:rPr>
          <w:rFonts w:ascii="Times New Roman" w:hAnsi="Times New Roman" w:cs="Times New Roman"/>
          <w:sz w:val="24"/>
          <w:szCs w:val="24"/>
        </w:rPr>
        <w:fldChar w:fldCharType="end"/>
      </w:r>
      <w:r w:rsidRPr="00737BD3">
        <w:rPr>
          <w:rFonts w:ascii="Times New Roman" w:hAnsi="Times New Roman" w:cs="Times New Roman"/>
          <w:sz w:val="24"/>
          <w:szCs w:val="24"/>
        </w:rPr>
        <w:t>&gt;.</w:t>
      </w:r>
    </w:p>
    <w:p w:rsidR="00ED34A4" w:rsidRPr="00737BD3" w:rsidRDefault="00ED34A4" w:rsidP="00ED34A4">
      <w:pPr>
        <w:pStyle w:val="NoSpacing"/>
        <w:jc w:val="center"/>
        <w:rPr>
          <w:rFonts w:ascii="Times New Roman" w:hAnsi="Times New Roman" w:cs="Times New Roman"/>
          <w:sz w:val="24"/>
          <w:szCs w:val="24"/>
        </w:rPr>
      </w:pPr>
    </w:p>
    <w:p w:rsidR="00ED34A4" w:rsidRPr="006C3A55" w:rsidRDefault="00ED34A4" w:rsidP="00952C24">
      <w:pPr>
        <w:pStyle w:val="NoSpacing"/>
        <w:spacing w:line="480" w:lineRule="auto"/>
        <w:rPr>
          <w:rFonts w:ascii="Times New Roman" w:hAnsi="Times New Roman" w:cs="Times New Roman"/>
          <w:sz w:val="24"/>
          <w:szCs w:val="24"/>
        </w:rPr>
      </w:pPr>
    </w:p>
    <w:sectPr w:rsidR="00ED34A4" w:rsidRPr="006C3A55" w:rsidSect="00A75A9D">
      <w:headerReference w:type="default" r:id="rId8"/>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Matt and Becky Lane" w:date="2009-05-25T17:38:00Z" w:initials="MB">
    <w:p w:rsidR="00DE7BC2" w:rsidRDefault="00DE7BC2">
      <w:pPr>
        <w:pStyle w:val="CommentText"/>
      </w:pPr>
      <w:r>
        <w:rPr>
          <w:rStyle w:val="CommentReference"/>
        </w:rPr>
        <w:annotationRef/>
      </w:r>
      <w:r>
        <w:t>SIGNED: M. Lane (5.25.09)</w:t>
      </w:r>
    </w:p>
  </w:comment>
  <w:comment w:id="1" w:author=" " w:date="2009-04-29T13:51:00Z" w:initials="MSOffice">
    <w:p w:rsidR="00912922" w:rsidRDefault="00912922">
      <w:pPr>
        <w:pStyle w:val="CommentText"/>
      </w:pPr>
      <w:r>
        <w:rPr>
          <w:rStyle w:val="CommentReference"/>
        </w:rPr>
        <w:annotationRef/>
      </w:r>
      <w:r>
        <w:t>very good job building to your thesis and establishing the differences between these two ideas</w:t>
      </w:r>
    </w:p>
  </w:comment>
  <w:comment w:id="3" w:author=" " w:date="2009-04-29T13:52:00Z" w:initials="MSOffice">
    <w:p w:rsidR="00912922" w:rsidRDefault="00912922">
      <w:pPr>
        <w:pStyle w:val="CommentText"/>
      </w:pPr>
      <w:r>
        <w:rPr>
          <w:rStyle w:val="CommentReference"/>
        </w:rPr>
        <w:annotationRef/>
      </w:r>
      <w:r>
        <w:t>1.1</w:t>
      </w:r>
    </w:p>
  </w:comment>
  <w:comment w:id="9" w:author=" " w:date="2009-04-29T13:53:00Z" w:initials="MSOffice">
    <w:p w:rsidR="00912922" w:rsidRDefault="00912922">
      <w:pPr>
        <w:pStyle w:val="CommentText"/>
      </w:pPr>
      <w:r>
        <w:rPr>
          <w:rStyle w:val="CommentReference"/>
        </w:rPr>
        <w:annotationRef/>
      </w:r>
      <w:r>
        <w:t>aptly</w:t>
      </w:r>
    </w:p>
  </w:comment>
  <w:comment w:id="12" w:author=" " w:date="2009-04-29T13:54:00Z" w:initials="MSOffice">
    <w:p w:rsidR="00912922" w:rsidRDefault="00912922">
      <w:pPr>
        <w:pStyle w:val="CommentText"/>
      </w:pPr>
      <w:r>
        <w:rPr>
          <w:rStyle w:val="CommentReference"/>
        </w:rPr>
        <w:annotationRef/>
      </w:r>
      <w:r>
        <w:t>good start, but we need to hear a bit more from you regarding the explanation or implied links in the study</w:t>
      </w:r>
    </w:p>
  </w:comment>
  <w:comment w:id="18" w:author=" " w:date="2009-04-29T13:55:00Z" w:initials="MSOffice">
    <w:p w:rsidR="00912922" w:rsidRDefault="00912922">
      <w:pPr>
        <w:pStyle w:val="CommentText"/>
      </w:pPr>
      <w:r>
        <w:rPr>
          <w:rStyle w:val="CommentReference"/>
        </w:rPr>
        <w:annotationRef/>
      </w:r>
      <w:r>
        <w:t>be more specific</w:t>
      </w:r>
    </w:p>
  </w:comment>
  <w:comment w:id="21" w:author=" " w:date="2009-04-29T13:55:00Z" w:initials="MSOffice">
    <w:p w:rsidR="00912922" w:rsidRDefault="00912922">
      <w:pPr>
        <w:pStyle w:val="CommentText"/>
      </w:pPr>
      <w:r>
        <w:rPr>
          <w:rStyle w:val="CommentReference"/>
        </w:rPr>
        <w:annotationRef/>
      </w:r>
      <w:r>
        <w:t>9.3</w:t>
      </w:r>
    </w:p>
  </w:comment>
  <w:comment w:id="25" w:author=" " w:date="2009-04-29T13:56:00Z" w:initials="MSOffice">
    <w:p w:rsidR="00912922" w:rsidRDefault="00912922">
      <w:pPr>
        <w:pStyle w:val="CommentText"/>
      </w:pPr>
      <w:r>
        <w:rPr>
          <w:rStyle w:val="CommentReference"/>
        </w:rPr>
        <w:annotationRef/>
      </w:r>
      <w:r>
        <w:t>very interesting</w:t>
      </w:r>
    </w:p>
  </w:comment>
  <w:comment w:id="26" w:author=" " w:date="2009-04-29T13:57:00Z" w:initials="MSOffice">
    <w:p w:rsidR="00912922" w:rsidRDefault="00912922">
      <w:pPr>
        <w:pStyle w:val="CommentText"/>
      </w:pPr>
      <w:r>
        <w:rPr>
          <w:rStyle w:val="CommentReference"/>
        </w:rPr>
        <w:annotationRef/>
      </w:r>
      <w:r>
        <w:t>good use of anecdote as support</w:t>
      </w:r>
    </w:p>
  </w:comment>
  <w:comment w:id="27" w:author=" " w:date="2009-04-29T13:57:00Z" w:initials="MSOffice">
    <w:p w:rsidR="00912922" w:rsidRDefault="00912922">
      <w:pPr>
        <w:pStyle w:val="CommentText"/>
      </w:pPr>
      <w:r>
        <w:rPr>
          <w:rStyle w:val="CommentReference"/>
        </w:rPr>
        <w:annotationRef/>
      </w:r>
      <w:r>
        <w:t>should we hear this sooner?</w:t>
      </w:r>
    </w:p>
  </w:comment>
  <w:comment w:id="29" w:author=" " w:date="2009-04-29T13:36:00Z" w:initials="MSOffice">
    <w:p w:rsidR="00FC2AA5" w:rsidRDefault="00FC2AA5">
      <w:pPr>
        <w:pStyle w:val="CommentText"/>
      </w:pPr>
      <w:r>
        <w:rPr>
          <w:rStyle w:val="CommentReference"/>
        </w:rPr>
        <w:annotationRef/>
      </w:r>
      <w:r>
        <w:t>Interesting info, but I don’t know if this would be considered a scholarly source.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50859" w:rsidRDefault="00550859" w:rsidP="006C3A55">
      <w:pPr>
        <w:spacing w:after="0" w:line="240" w:lineRule="auto"/>
      </w:pPr>
      <w:r>
        <w:separator/>
      </w:r>
    </w:p>
  </w:endnote>
  <w:endnote w:type="continuationSeparator" w:id="1">
    <w:p w:rsidR="00550859" w:rsidRDefault="00550859" w:rsidP="006C3A5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50859" w:rsidRDefault="00550859" w:rsidP="006C3A55">
      <w:pPr>
        <w:spacing w:after="0" w:line="240" w:lineRule="auto"/>
      </w:pPr>
      <w:r>
        <w:separator/>
      </w:r>
    </w:p>
  </w:footnote>
  <w:footnote w:type="continuationSeparator" w:id="1">
    <w:p w:rsidR="00550859" w:rsidRDefault="00550859" w:rsidP="006C3A5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75A9D" w:rsidRPr="00413087" w:rsidRDefault="00413087">
    <w:pPr>
      <w:pStyle w:val="Header"/>
      <w:jc w:val="right"/>
      <w:rPr>
        <w:rFonts w:ascii="Times New Roman" w:hAnsi="Times New Roman" w:cs="Times New Roman"/>
        <w:sz w:val="24"/>
        <w:szCs w:val="24"/>
      </w:rPr>
    </w:pPr>
    <w:r w:rsidRPr="00413087">
      <w:rPr>
        <w:rFonts w:ascii="Times New Roman" w:hAnsi="Times New Roman" w:cs="Times New Roman"/>
        <w:sz w:val="24"/>
        <w:szCs w:val="24"/>
      </w:rPr>
      <w:t xml:space="preserve">Westfall </w:t>
    </w:r>
    <w:sdt>
      <w:sdtPr>
        <w:rPr>
          <w:rFonts w:ascii="Times New Roman" w:hAnsi="Times New Roman" w:cs="Times New Roman"/>
          <w:sz w:val="24"/>
          <w:szCs w:val="24"/>
        </w:rPr>
        <w:id w:val="106458608"/>
        <w:docPartObj>
          <w:docPartGallery w:val="Page Numbers (Top of Page)"/>
          <w:docPartUnique/>
        </w:docPartObj>
      </w:sdtPr>
      <w:sdtContent>
        <w:r w:rsidR="00073489" w:rsidRPr="00413087">
          <w:rPr>
            <w:rFonts w:ascii="Times New Roman" w:hAnsi="Times New Roman" w:cs="Times New Roman"/>
            <w:sz w:val="24"/>
            <w:szCs w:val="24"/>
          </w:rPr>
          <w:fldChar w:fldCharType="begin"/>
        </w:r>
        <w:r w:rsidR="00A75A9D" w:rsidRPr="00413087">
          <w:rPr>
            <w:rFonts w:ascii="Times New Roman" w:hAnsi="Times New Roman" w:cs="Times New Roman"/>
            <w:sz w:val="24"/>
            <w:szCs w:val="24"/>
          </w:rPr>
          <w:instrText xml:space="preserve"> PAGE   \* MERGEFORMAT </w:instrText>
        </w:r>
        <w:r w:rsidR="00073489" w:rsidRPr="00413087">
          <w:rPr>
            <w:rFonts w:ascii="Times New Roman" w:hAnsi="Times New Roman" w:cs="Times New Roman"/>
            <w:sz w:val="24"/>
            <w:szCs w:val="24"/>
          </w:rPr>
          <w:fldChar w:fldCharType="separate"/>
        </w:r>
        <w:r w:rsidR="008F02FC">
          <w:rPr>
            <w:rFonts w:ascii="Times New Roman" w:hAnsi="Times New Roman" w:cs="Times New Roman"/>
            <w:noProof/>
            <w:sz w:val="24"/>
            <w:szCs w:val="24"/>
          </w:rPr>
          <w:t>5</w:t>
        </w:r>
        <w:r w:rsidR="00073489" w:rsidRPr="00413087">
          <w:rPr>
            <w:rFonts w:ascii="Times New Roman" w:hAnsi="Times New Roman" w:cs="Times New Roman"/>
            <w:sz w:val="24"/>
            <w:szCs w:val="24"/>
          </w:rPr>
          <w:fldChar w:fldCharType="end"/>
        </w:r>
      </w:sdtContent>
    </w:sdt>
  </w:p>
  <w:p w:rsidR="00A75A9D" w:rsidRPr="00A75A9D" w:rsidRDefault="00A75A9D" w:rsidP="00A75A9D">
    <w:pPr>
      <w:pStyle w:val="Header"/>
      <w:jc w:val="right"/>
      <w:rPr>
        <w:rFonts w:ascii="Times New Roman" w:hAnsi="Times New Roman" w:cs="Times New Roman"/>
        <w:sz w:val="24"/>
        <w:szCs w:val="24"/>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6C3A55"/>
    <w:rsid w:val="00073489"/>
    <w:rsid w:val="000F05BD"/>
    <w:rsid w:val="001258E3"/>
    <w:rsid w:val="0015730E"/>
    <w:rsid w:val="001E4874"/>
    <w:rsid w:val="002160BC"/>
    <w:rsid w:val="002328E8"/>
    <w:rsid w:val="002761CB"/>
    <w:rsid w:val="002B3D03"/>
    <w:rsid w:val="00323029"/>
    <w:rsid w:val="00330145"/>
    <w:rsid w:val="00413087"/>
    <w:rsid w:val="00486741"/>
    <w:rsid w:val="00495022"/>
    <w:rsid w:val="00550859"/>
    <w:rsid w:val="00600431"/>
    <w:rsid w:val="006265B4"/>
    <w:rsid w:val="006C3A55"/>
    <w:rsid w:val="007F0B1B"/>
    <w:rsid w:val="008A1E0D"/>
    <w:rsid w:val="008F02FC"/>
    <w:rsid w:val="00912922"/>
    <w:rsid w:val="00952C24"/>
    <w:rsid w:val="00962E4E"/>
    <w:rsid w:val="00A346FD"/>
    <w:rsid w:val="00A75A9D"/>
    <w:rsid w:val="00A83691"/>
    <w:rsid w:val="00AE7F02"/>
    <w:rsid w:val="00B2663B"/>
    <w:rsid w:val="00BB1D87"/>
    <w:rsid w:val="00BE721B"/>
    <w:rsid w:val="00DE264C"/>
    <w:rsid w:val="00DE3DBF"/>
    <w:rsid w:val="00DE7BC2"/>
    <w:rsid w:val="00E42746"/>
    <w:rsid w:val="00ED34A4"/>
    <w:rsid w:val="00FC2AA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014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C3A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C3A55"/>
  </w:style>
  <w:style w:type="paragraph" w:styleId="Footer">
    <w:name w:val="footer"/>
    <w:basedOn w:val="Normal"/>
    <w:link w:val="FooterChar"/>
    <w:uiPriority w:val="99"/>
    <w:semiHidden/>
    <w:unhideWhenUsed/>
    <w:rsid w:val="006C3A55"/>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C3A55"/>
  </w:style>
  <w:style w:type="paragraph" w:styleId="NoSpacing">
    <w:name w:val="No Spacing"/>
    <w:uiPriority w:val="1"/>
    <w:qFormat/>
    <w:rsid w:val="006C3A55"/>
    <w:pPr>
      <w:spacing w:after="0" w:line="240" w:lineRule="auto"/>
    </w:pPr>
  </w:style>
  <w:style w:type="character" w:customStyle="1" w:styleId="text">
    <w:name w:val="text"/>
    <w:basedOn w:val="DefaultParagraphFont"/>
    <w:rsid w:val="00A83691"/>
  </w:style>
  <w:style w:type="character" w:styleId="Hyperlink">
    <w:name w:val="Hyperlink"/>
    <w:basedOn w:val="DefaultParagraphFont"/>
    <w:uiPriority w:val="99"/>
    <w:unhideWhenUsed/>
    <w:rsid w:val="00ED34A4"/>
    <w:rPr>
      <w:color w:val="0000FF" w:themeColor="hyperlink"/>
      <w:u w:val="single"/>
    </w:rPr>
  </w:style>
  <w:style w:type="character" w:styleId="FollowedHyperlink">
    <w:name w:val="FollowedHyperlink"/>
    <w:basedOn w:val="DefaultParagraphFont"/>
    <w:uiPriority w:val="99"/>
    <w:semiHidden/>
    <w:unhideWhenUsed/>
    <w:rsid w:val="00FC2AA5"/>
    <w:rPr>
      <w:color w:val="800080" w:themeColor="followedHyperlink"/>
      <w:u w:val="single"/>
    </w:rPr>
  </w:style>
  <w:style w:type="character" w:styleId="CommentReference">
    <w:name w:val="annotation reference"/>
    <w:basedOn w:val="DefaultParagraphFont"/>
    <w:uiPriority w:val="99"/>
    <w:semiHidden/>
    <w:unhideWhenUsed/>
    <w:rsid w:val="00FC2AA5"/>
    <w:rPr>
      <w:sz w:val="16"/>
      <w:szCs w:val="16"/>
    </w:rPr>
  </w:style>
  <w:style w:type="paragraph" w:styleId="CommentText">
    <w:name w:val="annotation text"/>
    <w:basedOn w:val="Normal"/>
    <w:link w:val="CommentTextChar"/>
    <w:uiPriority w:val="99"/>
    <w:semiHidden/>
    <w:unhideWhenUsed/>
    <w:rsid w:val="00FC2AA5"/>
    <w:pPr>
      <w:spacing w:line="240" w:lineRule="auto"/>
    </w:pPr>
    <w:rPr>
      <w:sz w:val="20"/>
      <w:szCs w:val="20"/>
    </w:rPr>
  </w:style>
  <w:style w:type="character" w:customStyle="1" w:styleId="CommentTextChar">
    <w:name w:val="Comment Text Char"/>
    <w:basedOn w:val="DefaultParagraphFont"/>
    <w:link w:val="CommentText"/>
    <w:uiPriority w:val="99"/>
    <w:semiHidden/>
    <w:rsid w:val="00FC2AA5"/>
    <w:rPr>
      <w:sz w:val="20"/>
      <w:szCs w:val="20"/>
    </w:rPr>
  </w:style>
  <w:style w:type="paragraph" w:styleId="CommentSubject">
    <w:name w:val="annotation subject"/>
    <w:basedOn w:val="CommentText"/>
    <w:next w:val="CommentText"/>
    <w:link w:val="CommentSubjectChar"/>
    <w:uiPriority w:val="99"/>
    <w:semiHidden/>
    <w:unhideWhenUsed/>
    <w:rsid w:val="00FC2AA5"/>
    <w:rPr>
      <w:b/>
      <w:bCs/>
    </w:rPr>
  </w:style>
  <w:style w:type="character" w:customStyle="1" w:styleId="CommentSubjectChar">
    <w:name w:val="Comment Subject Char"/>
    <w:basedOn w:val="CommentTextChar"/>
    <w:link w:val="CommentSubject"/>
    <w:uiPriority w:val="99"/>
    <w:semiHidden/>
    <w:rsid w:val="00FC2AA5"/>
    <w:rPr>
      <w:b/>
      <w:bCs/>
    </w:rPr>
  </w:style>
  <w:style w:type="paragraph" w:styleId="BalloonText">
    <w:name w:val="Balloon Text"/>
    <w:basedOn w:val="Normal"/>
    <w:link w:val="BalloonTextChar"/>
    <w:uiPriority w:val="99"/>
    <w:semiHidden/>
    <w:unhideWhenUsed/>
    <w:rsid w:val="00FC2AA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AA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www.diigo.com/05l5x"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1275</Words>
  <Characters>7273</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Owner</cp:lastModifiedBy>
  <cp:revision>2</cp:revision>
  <dcterms:created xsi:type="dcterms:W3CDTF">2009-05-29T00:04:00Z</dcterms:created>
  <dcterms:modified xsi:type="dcterms:W3CDTF">2009-05-29T00:04:00Z</dcterms:modified>
</cp:coreProperties>
</file>